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4BDD792" w14:textId="77777777" w:rsidTr="003F1ECC">
        <w:trPr>
          <w:trHeight w:hRule="exact" w:val="2948"/>
        </w:trPr>
        <w:tc>
          <w:tcPr>
            <w:tcW w:w="11185" w:type="dxa"/>
            <w:shd w:val="clear" w:color="auto" w:fill="00AFAA"/>
            <w:vAlign w:val="center"/>
          </w:tcPr>
          <w:p w14:paraId="15AE2493" w14:textId="0A84B5B3" w:rsidR="00974E99" w:rsidRPr="00093294" w:rsidRDefault="00702EEA" w:rsidP="006F032D">
            <w:pPr>
              <w:pStyle w:val="Documenttype"/>
            </w:pPr>
            <w:r>
              <w:t xml:space="preserve">Draft </w:t>
            </w:r>
            <w:r w:rsidR="00974E99" w:rsidRPr="00093294">
              <w:t xml:space="preserve">IALA </w:t>
            </w:r>
            <w:r w:rsidR="009A1FCD" w:rsidRPr="00093294">
              <w:t>Model Course</w:t>
            </w:r>
          </w:p>
        </w:tc>
      </w:tr>
    </w:tbl>
    <w:p w14:paraId="1203D069" w14:textId="604DC1E6" w:rsidR="008972C3" w:rsidRPr="00093294" w:rsidRDefault="008972C3" w:rsidP="003274DB"/>
    <w:p w14:paraId="375F13DA" w14:textId="3620ECE6" w:rsidR="00D74AE1" w:rsidRPr="00093294" w:rsidRDefault="00D74AE1" w:rsidP="003274DB"/>
    <w:p w14:paraId="55896584" w14:textId="2EBFD7B1" w:rsidR="007B7FEC" w:rsidRPr="00093294" w:rsidRDefault="00BB5A57" w:rsidP="007B7FEC">
      <w:pPr>
        <w:pStyle w:val="Documentnumber"/>
      </w:pPr>
      <w:r>
        <w:t>L1.5</w:t>
      </w:r>
    </w:p>
    <w:p w14:paraId="13085232" w14:textId="62E90DEC" w:rsidR="007B7FEC" w:rsidRPr="00093294" w:rsidRDefault="007B7FEC" w:rsidP="003274DB"/>
    <w:p w14:paraId="41460874" w14:textId="3B1E6700" w:rsidR="00BB5A57" w:rsidRDefault="00BB5A57" w:rsidP="00BB5A57">
      <w:pPr>
        <w:pStyle w:val="Documentname"/>
      </w:pPr>
      <w:r w:rsidRPr="00B65FD6">
        <w:t>Aids to Navigtion Management Training</w:t>
      </w:r>
    </w:p>
    <w:p w14:paraId="295383B4" w14:textId="48ABAB55" w:rsidR="00062CBD" w:rsidRDefault="00062CBD" w:rsidP="00062CBD"/>
    <w:p w14:paraId="747BAD33" w14:textId="4041A945" w:rsidR="00077990" w:rsidRDefault="00077990" w:rsidP="00FB51A6">
      <w:pPr>
        <w:pStyle w:val="Documentname"/>
        <w:rPr>
          <w:bCs/>
        </w:rPr>
      </w:pPr>
      <w:r>
        <w:rPr>
          <w:bCs/>
        </w:rPr>
        <w:t>Level 1</w:t>
      </w:r>
      <w:r w:rsidR="00BB5A57">
        <w:rPr>
          <w:bCs/>
        </w:rPr>
        <w:t xml:space="preserve"> </w:t>
      </w:r>
      <w:r w:rsidR="004172F4">
        <w:rPr>
          <w:bCs/>
        </w:rPr>
        <w:t>MODULE 5</w:t>
      </w:r>
    </w:p>
    <w:p w14:paraId="5EA28997" w14:textId="2DFBA32F" w:rsidR="00077990" w:rsidRDefault="00077990" w:rsidP="00FB51A6">
      <w:pPr>
        <w:pStyle w:val="Documentname"/>
        <w:rPr>
          <w:bCs/>
        </w:rPr>
      </w:pPr>
    </w:p>
    <w:p w14:paraId="36BF1E23" w14:textId="0329D8FF" w:rsidR="00776004" w:rsidRPr="00BB5A57" w:rsidRDefault="00BB5A57" w:rsidP="00FB51A6">
      <w:pPr>
        <w:pStyle w:val="Documentname"/>
      </w:pPr>
      <w:r w:rsidRPr="00BB5A57">
        <w:rPr>
          <w:bCs/>
        </w:rPr>
        <w:t>Historic Lighthouse Projects</w:t>
      </w:r>
    </w:p>
    <w:p w14:paraId="5CF3EFF1" w14:textId="09D1A49A" w:rsidR="00D74AE1" w:rsidRPr="00093294" w:rsidRDefault="00746A20" w:rsidP="00D74AE1">
      <w:ins w:id="0" w:author="Seamus Doyle" w:date="2018-08-31T14:01:00Z">
        <w:r>
          <w:rPr>
            <w:noProof/>
            <w:lang w:val="en-IE" w:eastAsia="en-IE"/>
          </w:rPr>
          <mc:AlternateContent>
            <mc:Choice Requires="wps">
              <w:drawing>
                <wp:anchor distT="45720" distB="45720" distL="114300" distR="114300" simplePos="0" relativeHeight="251659264" behindDoc="0" locked="0" layoutInCell="1" allowOverlap="1" wp14:anchorId="1ACD4EC4" wp14:editId="1DF8140C">
                  <wp:simplePos x="0" y="0"/>
                  <wp:positionH relativeFrom="column">
                    <wp:posOffset>1884680</wp:posOffset>
                  </wp:positionH>
                  <wp:positionV relativeFrom="paragraph">
                    <wp:posOffset>133985</wp:posOffset>
                  </wp:positionV>
                  <wp:extent cx="3969385" cy="1183640"/>
                  <wp:effectExtent l="0" t="0" r="12065" b="165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9385" cy="1183640"/>
                          </a:xfrm>
                          <a:prstGeom prst="rect">
                            <a:avLst/>
                          </a:prstGeom>
                          <a:solidFill>
                            <a:srgbClr val="FFFFFF"/>
                          </a:solidFill>
                          <a:ln w="9525">
                            <a:solidFill>
                              <a:srgbClr val="000000"/>
                            </a:solidFill>
                            <a:miter lim="800000"/>
                            <a:headEnd/>
                            <a:tailEnd/>
                          </a:ln>
                        </wps:spPr>
                        <wps:txbx>
                          <w:txbxContent>
                            <w:p w14:paraId="04830A0F" w14:textId="41591964" w:rsidR="00746A20" w:rsidRDefault="00746A20">
                              <w:r>
                                <w:t>This revision of L1.5 is both a conversion to the new IALA branding and the 4 year review of the Model Course. The conversion to the new branding has given rise to a number of queries highlighted by Mike Hadley.</w:t>
                              </w:r>
                              <w:r w:rsidR="003F1D12">
                                <w:t xml:space="preserve"> This updates the Model Course to Ed.2.</w:t>
                              </w:r>
                              <w:bookmarkStart w:id="1" w:name="_GoBack"/>
                              <w:bookmarkEnd w:id="1"/>
                            </w:p>
                            <w:p w14:paraId="438C022E" w14:textId="77777777" w:rsidR="00746A20" w:rsidRDefault="00746A20"/>
                            <w:p w14:paraId="40FE2C85" w14:textId="12A1BAC2" w:rsidR="00746A20" w:rsidRDefault="00746A20">
                              <w:r>
                                <w:t>The ENG Committee is requested to update/ correct the issues raised by Mike Hadley and to review and update the content to ensure that the content is still accurate and current.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CD4EC4" id="_x0000_t202" coordsize="21600,21600" o:spt="202" path="m,l,21600r21600,l21600,xe">
                  <v:stroke joinstyle="miter"/>
                  <v:path gradientshapeok="t" o:connecttype="rect"/>
                </v:shapetype>
                <v:shape id="Text Box 2" o:spid="_x0000_s1026" type="#_x0000_t202" style="position:absolute;margin-left:148.4pt;margin-top:10.55pt;width:312.55pt;height:93.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">
                  <v:textbox>
                    <w:txbxContent>
                      <w:p w14:paraId="04830A0F" w14:textId="41591964" w:rsidR="00746A20" w:rsidRDefault="00746A20">
                        <w:r>
                          <w:t>This revision of L1.5 is both a conversion to the new IALA branding and the 4 year review of the Model Course. The conversion to the new branding has given rise to a number of queries highlighted by Mike Hadley.</w:t>
                        </w:r>
                        <w:r w:rsidR="003F1D12">
                          <w:t xml:space="preserve"> This updates the Model Course to Ed.2.</w:t>
                        </w:r>
                        <w:bookmarkStart w:id="2" w:name="_GoBack"/>
                        <w:bookmarkEnd w:id="2"/>
                      </w:p>
                      <w:p w14:paraId="438C022E" w14:textId="77777777" w:rsidR="00746A20" w:rsidRDefault="00746A20"/>
                      <w:p w14:paraId="40FE2C85" w14:textId="12A1BAC2" w:rsidR="00746A20" w:rsidRDefault="00746A20">
                        <w:r>
                          <w:t>The ENG Committee is requested to update/ correct the issues raised by Mike Hadley and to review and update the content to ensure that the content is still accurate and current.</w:t>
                        </w:r>
                      </w:p>
                    </w:txbxContent>
                  </v:textbox>
                </v:shape>
              </w:pict>
            </mc:Fallback>
          </mc:AlternateContent>
        </w:r>
      </w:ins>
    </w:p>
    <w:p w14:paraId="1548D87B" w14:textId="70550C9C" w:rsidR="00BC27F6" w:rsidRPr="00093294" w:rsidRDefault="00BC27F6" w:rsidP="00D74AE1"/>
    <w:p w14:paraId="26A597B0" w14:textId="05C8DD3B" w:rsidR="00913B44" w:rsidRPr="00093294" w:rsidRDefault="00913B44" w:rsidP="00D74AE1"/>
    <w:p w14:paraId="39B90CD6" w14:textId="50B04031" w:rsidR="00913B44" w:rsidRPr="00093294" w:rsidRDefault="00913B44" w:rsidP="00D74AE1"/>
    <w:p w14:paraId="0B2E35AD" w14:textId="6C44438B" w:rsidR="00913B44" w:rsidRPr="00093294" w:rsidRDefault="00913B44" w:rsidP="00D74AE1"/>
    <w:p w14:paraId="06CDEFB7" w14:textId="77777777" w:rsidR="00913B44" w:rsidRPr="00093294" w:rsidRDefault="00913B44" w:rsidP="00D74AE1"/>
    <w:p w14:paraId="2571E5FF" w14:textId="77777777" w:rsidR="00913B44" w:rsidRPr="00093294" w:rsidRDefault="00913B44" w:rsidP="00D74AE1"/>
    <w:p w14:paraId="1D91290D" w14:textId="77777777" w:rsidR="00913B44" w:rsidRPr="00093294" w:rsidRDefault="00913B44" w:rsidP="00D74AE1"/>
    <w:p w14:paraId="64E0A127" w14:textId="77777777" w:rsidR="00913B44" w:rsidRPr="00093294" w:rsidRDefault="00913B44" w:rsidP="00D74AE1"/>
    <w:p w14:paraId="18932F4F" w14:textId="77777777" w:rsidR="00913B44" w:rsidRPr="00093294" w:rsidRDefault="00913B44" w:rsidP="00D74AE1"/>
    <w:p w14:paraId="618AB0E1" w14:textId="77777777" w:rsidR="00913B44" w:rsidRPr="00093294" w:rsidRDefault="00913B44" w:rsidP="00D74AE1"/>
    <w:p w14:paraId="20B09702" w14:textId="77777777" w:rsidR="00913B44" w:rsidRPr="00093294" w:rsidRDefault="00913B44" w:rsidP="00D74AE1"/>
    <w:p w14:paraId="319DF774" w14:textId="77777777" w:rsidR="00913B44" w:rsidRPr="00093294" w:rsidRDefault="00913B44" w:rsidP="00D74AE1"/>
    <w:p w14:paraId="142ADACF" w14:textId="77777777" w:rsidR="00913B44" w:rsidRPr="00093294" w:rsidRDefault="00913B44" w:rsidP="00D74AE1"/>
    <w:p w14:paraId="48C35A43" w14:textId="77777777" w:rsidR="00883AE3" w:rsidRDefault="00883AE3" w:rsidP="00D74AE1"/>
    <w:p w14:paraId="03F069DC" w14:textId="77777777" w:rsidR="00062CBD" w:rsidRDefault="00062CBD" w:rsidP="00D74AE1"/>
    <w:p w14:paraId="3919CBC1" w14:textId="77777777" w:rsidR="00062CBD" w:rsidRDefault="00062CBD" w:rsidP="00D74AE1"/>
    <w:p w14:paraId="560C533E" w14:textId="77777777" w:rsidR="00062CBD" w:rsidRPr="00093294" w:rsidRDefault="00062CBD" w:rsidP="00D74AE1"/>
    <w:p w14:paraId="096A9BE1" w14:textId="782EABA0" w:rsidR="00913B44" w:rsidRPr="00093294" w:rsidRDefault="00077990" w:rsidP="00913B44">
      <w:pPr>
        <w:pStyle w:val="Editionnumber"/>
      </w:pPr>
      <w:r>
        <w:t>Edition 2</w:t>
      </w:r>
      <w:r w:rsidR="00913B44" w:rsidRPr="00093294">
        <w:t>.0</w:t>
      </w:r>
    </w:p>
    <w:p w14:paraId="59EAAA8E" w14:textId="2434FAB9" w:rsidR="00913B44" w:rsidRPr="00093294" w:rsidRDefault="00077990" w:rsidP="005C71FF">
      <w:pPr>
        <w:pStyle w:val="Documentdate"/>
      </w:pPr>
      <w:r>
        <w:t>December 2018</w:t>
      </w:r>
    </w:p>
    <w:p w14:paraId="1A9DDCAF"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3527E9E9"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1AE0756" w14:textId="77777777" w:rsidTr="005E4659">
        <w:tc>
          <w:tcPr>
            <w:tcW w:w="1908" w:type="dxa"/>
          </w:tcPr>
          <w:p w14:paraId="57455C4C" w14:textId="77777777" w:rsidR="00914E26" w:rsidRPr="00093294" w:rsidRDefault="00914E26" w:rsidP="00ED030E">
            <w:pPr>
              <w:pStyle w:val="Tableheading"/>
              <w:rPr>
                <w:lang w:val="en-GB"/>
              </w:rPr>
            </w:pPr>
            <w:r w:rsidRPr="00093294">
              <w:rPr>
                <w:lang w:val="en-GB"/>
              </w:rPr>
              <w:t>Date</w:t>
            </w:r>
          </w:p>
        </w:tc>
        <w:tc>
          <w:tcPr>
            <w:tcW w:w="3576" w:type="dxa"/>
          </w:tcPr>
          <w:p w14:paraId="1AF2A27C" w14:textId="77777777" w:rsidR="00914E26" w:rsidRPr="00093294" w:rsidRDefault="00914E26" w:rsidP="00ED030E">
            <w:pPr>
              <w:pStyle w:val="Tableheading"/>
              <w:rPr>
                <w:lang w:val="en-GB"/>
              </w:rPr>
            </w:pPr>
            <w:r w:rsidRPr="00093294">
              <w:rPr>
                <w:lang w:val="en-GB"/>
              </w:rPr>
              <w:t>Page / Section Revised</w:t>
            </w:r>
          </w:p>
        </w:tc>
        <w:tc>
          <w:tcPr>
            <w:tcW w:w="5001" w:type="dxa"/>
          </w:tcPr>
          <w:p w14:paraId="69501E79"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6D68361C" w14:textId="77777777" w:rsidTr="005E4659">
        <w:trPr>
          <w:trHeight w:val="851"/>
        </w:trPr>
        <w:tc>
          <w:tcPr>
            <w:tcW w:w="1908" w:type="dxa"/>
            <w:vAlign w:val="center"/>
          </w:tcPr>
          <w:p w14:paraId="4C5C3FFD" w14:textId="71CB388C" w:rsidR="00914E26" w:rsidRPr="00093294" w:rsidRDefault="00077990" w:rsidP="00914E26">
            <w:pPr>
              <w:pStyle w:val="Tabletext"/>
            </w:pPr>
            <w:r>
              <w:t>December 2014</w:t>
            </w:r>
          </w:p>
        </w:tc>
        <w:tc>
          <w:tcPr>
            <w:tcW w:w="3576" w:type="dxa"/>
            <w:vAlign w:val="center"/>
          </w:tcPr>
          <w:p w14:paraId="0A0FAD46" w14:textId="25D4FD4E" w:rsidR="00914E26" w:rsidRPr="00093294" w:rsidRDefault="00077990" w:rsidP="00914E26">
            <w:pPr>
              <w:pStyle w:val="Tabletext"/>
            </w:pPr>
            <w:r>
              <w:t>First issue</w:t>
            </w:r>
          </w:p>
        </w:tc>
        <w:tc>
          <w:tcPr>
            <w:tcW w:w="5001" w:type="dxa"/>
            <w:vAlign w:val="center"/>
          </w:tcPr>
          <w:p w14:paraId="1676FA2C" w14:textId="7EB88F7E" w:rsidR="00914E26" w:rsidRPr="00093294" w:rsidRDefault="00914E26" w:rsidP="00914E26">
            <w:pPr>
              <w:pStyle w:val="Tabletext"/>
            </w:pPr>
          </w:p>
        </w:tc>
      </w:tr>
      <w:tr w:rsidR="005E4659" w:rsidRPr="00093294" w14:paraId="42EA0853" w14:textId="77777777" w:rsidTr="005E4659">
        <w:trPr>
          <w:trHeight w:val="851"/>
        </w:trPr>
        <w:tc>
          <w:tcPr>
            <w:tcW w:w="1908" w:type="dxa"/>
            <w:vAlign w:val="center"/>
          </w:tcPr>
          <w:p w14:paraId="51F0BEFD" w14:textId="770671C0" w:rsidR="00914E26" w:rsidRPr="00093294" w:rsidRDefault="00077990" w:rsidP="00914E26">
            <w:pPr>
              <w:pStyle w:val="Tabletext"/>
            </w:pPr>
            <w:r>
              <w:t>December 2018</w:t>
            </w:r>
          </w:p>
        </w:tc>
        <w:tc>
          <w:tcPr>
            <w:tcW w:w="3576" w:type="dxa"/>
            <w:vAlign w:val="center"/>
          </w:tcPr>
          <w:p w14:paraId="1BDBE2A1" w14:textId="4D46B97A" w:rsidR="00914E26" w:rsidRPr="00093294" w:rsidRDefault="00077990" w:rsidP="00914E26">
            <w:pPr>
              <w:pStyle w:val="Tabletext"/>
            </w:pPr>
            <w:r>
              <w:t>Entire document</w:t>
            </w:r>
          </w:p>
        </w:tc>
        <w:tc>
          <w:tcPr>
            <w:tcW w:w="5001" w:type="dxa"/>
            <w:vAlign w:val="center"/>
          </w:tcPr>
          <w:p w14:paraId="5D91F17C" w14:textId="2D478AFC" w:rsidR="00914E26" w:rsidRPr="00093294" w:rsidRDefault="00077990" w:rsidP="00746A20">
            <w:pPr>
              <w:pStyle w:val="Tabletext"/>
            </w:pPr>
            <w:r>
              <w:t>General review and update</w:t>
            </w:r>
            <w:r w:rsidR="00746A20">
              <w:t>. Conversion to current Model Course template.</w:t>
            </w:r>
          </w:p>
        </w:tc>
      </w:tr>
      <w:tr w:rsidR="005E4659" w:rsidRPr="00093294" w14:paraId="67DEEF6C" w14:textId="77777777" w:rsidTr="005E4659">
        <w:trPr>
          <w:trHeight w:val="851"/>
        </w:trPr>
        <w:tc>
          <w:tcPr>
            <w:tcW w:w="1908" w:type="dxa"/>
            <w:vAlign w:val="center"/>
          </w:tcPr>
          <w:p w14:paraId="274E2FAC" w14:textId="77777777" w:rsidR="00914E26" w:rsidRPr="00093294" w:rsidRDefault="00914E26" w:rsidP="00914E26">
            <w:pPr>
              <w:pStyle w:val="Tabletext"/>
            </w:pPr>
          </w:p>
        </w:tc>
        <w:tc>
          <w:tcPr>
            <w:tcW w:w="3576" w:type="dxa"/>
            <w:vAlign w:val="center"/>
          </w:tcPr>
          <w:p w14:paraId="7D8792F3" w14:textId="77777777" w:rsidR="00914E26" w:rsidRPr="00093294" w:rsidRDefault="00914E26" w:rsidP="00914E26">
            <w:pPr>
              <w:pStyle w:val="Tabletext"/>
            </w:pPr>
          </w:p>
        </w:tc>
        <w:tc>
          <w:tcPr>
            <w:tcW w:w="5001" w:type="dxa"/>
            <w:vAlign w:val="center"/>
          </w:tcPr>
          <w:p w14:paraId="551D80B1" w14:textId="77777777" w:rsidR="00914E26" w:rsidRPr="00093294" w:rsidRDefault="00914E26" w:rsidP="00914E26">
            <w:pPr>
              <w:pStyle w:val="Tabletext"/>
            </w:pPr>
          </w:p>
        </w:tc>
      </w:tr>
      <w:tr w:rsidR="005E4659" w:rsidRPr="00093294" w14:paraId="5826473C" w14:textId="77777777" w:rsidTr="005E4659">
        <w:trPr>
          <w:trHeight w:val="851"/>
        </w:trPr>
        <w:tc>
          <w:tcPr>
            <w:tcW w:w="1908" w:type="dxa"/>
            <w:vAlign w:val="center"/>
          </w:tcPr>
          <w:p w14:paraId="6E93FC5D" w14:textId="77777777" w:rsidR="00914E26" w:rsidRPr="00093294" w:rsidRDefault="00914E26" w:rsidP="00914E26">
            <w:pPr>
              <w:pStyle w:val="Tabletext"/>
            </w:pPr>
          </w:p>
        </w:tc>
        <w:tc>
          <w:tcPr>
            <w:tcW w:w="3576" w:type="dxa"/>
            <w:vAlign w:val="center"/>
          </w:tcPr>
          <w:p w14:paraId="3E457ED6" w14:textId="77777777" w:rsidR="00914E26" w:rsidRPr="00093294" w:rsidRDefault="00914E26" w:rsidP="00914E26">
            <w:pPr>
              <w:pStyle w:val="Tabletext"/>
            </w:pPr>
          </w:p>
        </w:tc>
        <w:tc>
          <w:tcPr>
            <w:tcW w:w="5001" w:type="dxa"/>
            <w:vAlign w:val="center"/>
          </w:tcPr>
          <w:p w14:paraId="0B1FA5BF" w14:textId="77777777" w:rsidR="00914E26" w:rsidRPr="00093294" w:rsidRDefault="00914E26" w:rsidP="00914E26">
            <w:pPr>
              <w:pStyle w:val="Tabletext"/>
            </w:pPr>
          </w:p>
        </w:tc>
      </w:tr>
      <w:tr w:rsidR="005E4659" w:rsidRPr="00093294" w14:paraId="49457CBA" w14:textId="77777777" w:rsidTr="005E4659">
        <w:trPr>
          <w:trHeight w:val="851"/>
        </w:trPr>
        <w:tc>
          <w:tcPr>
            <w:tcW w:w="1908" w:type="dxa"/>
            <w:vAlign w:val="center"/>
          </w:tcPr>
          <w:p w14:paraId="4F87A123" w14:textId="77777777" w:rsidR="00914E26" w:rsidRPr="00093294" w:rsidRDefault="00914E26" w:rsidP="00914E26">
            <w:pPr>
              <w:pStyle w:val="Tabletext"/>
            </w:pPr>
          </w:p>
        </w:tc>
        <w:tc>
          <w:tcPr>
            <w:tcW w:w="3576" w:type="dxa"/>
            <w:vAlign w:val="center"/>
          </w:tcPr>
          <w:p w14:paraId="213D9B7A" w14:textId="77777777" w:rsidR="00914E26" w:rsidRPr="00093294" w:rsidRDefault="00914E26" w:rsidP="00914E26">
            <w:pPr>
              <w:pStyle w:val="Tabletext"/>
            </w:pPr>
          </w:p>
        </w:tc>
        <w:tc>
          <w:tcPr>
            <w:tcW w:w="5001" w:type="dxa"/>
            <w:vAlign w:val="center"/>
          </w:tcPr>
          <w:p w14:paraId="5382500A" w14:textId="77777777" w:rsidR="00914E26" w:rsidRPr="00093294" w:rsidRDefault="00914E26" w:rsidP="00914E26">
            <w:pPr>
              <w:pStyle w:val="Tabletext"/>
            </w:pPr>
          </w:p>
        </w:tc>
      </w:tr>
      <w:tr w:rsidR="005E4659" w:rsidRPr="00093294" w14:paraId="4A874F51" w14:textId="77777777" w:rsidTr="005E4659">
        <w:trPr>
          <w:trHeight w:val="851"/>
        </w:trPr>
        <w:tc>
          <w:tcPr>
            <w:tcW w:w="1908" w:type="dxa"/>
            <w:vAlign w:val="center"/>
          </w:tcPr>
          <w:p w14:paraId="09CED765" w14:textId="77777777" w:rsidR="00914E26" w:rsidRPr="00093294" w:rsidRDefault="00914E26" w:rsidP="00914E26">
            <w:pPr>
              <w:pStyle w:val="Tabletext"/>
            </w:pPr>
          </w:p>
        </w:tc>
        <w:tc>
          <w:tcPr>
            <w:tcW w:w="3576" w:type="dxa"/>
            <w:vAlign w:val="center"/>
          </w:tcPr>
          <w:p w14:paraId="5F29FFC7" w14:textId="77777777" w:rsidR="00914E26" w:rsidRPr="00093294" w:rsidRDefault="00914E26" w:rsidP="00914E26">
            <w:pPr>
              <w:pStyle w:val="Tabletext"/>
            </w:pPr>
          </w:p>
        </w:tc>
        <w:tc>
          <w:tcPr>
            <w:tcW w:w="5001" w:type="dxa"/>
            <w:vAlign w:val="center"/>
          </w:tcPr>
          <w:p w14:paraId="69465712" w14:textId="77777777" w:rsidR="00914E26" w:rsidRPr="00093294" w:rsidRDefault="00914E26" w:rsidP="00914E26">
            <w:pPr>
              <w:pStyle w:val="Tabletext"/>
            </w:pPr>
          </w:p>
        </w:tc>
      </w:tr>
      <w:tr w:rsidR="005E4659" w:rsidRPr="00093294" w14:paraId="5B03E390" w14:textId="77777777" w:rsidTr="005E4659">
        <w:trPr>
          <w:trHeight w:val="851"/>
        </w:trPr>
        <w:tc>
          <w:tcPr>
            <w:tcW w:w="1908" w:type="dxa"/>
            <w:vAlign w:val="center"/>
          </w:tcPr>
          <w:p w14:paraId="43FAA0FB" w14:textId="77777777" w:rsidR="00914E26" w:rsidRPr="00093294" w:rsidRDefault="00914E26" w:rsidP="00914E26">
            <w:pPr>
              <w:pStyle w:val="Tabletext"/>
            </w:pPr>
          </w:p>
        </w:tc>
        <w:tc>
          <w:tcPr>
            <w:tcW w:w="3576" w:type="dxa"/>
            <w:vAlign w:val="center"/>
          </w:tcPr>
          <w:p w14:paraId="00FE8CC3" w14:textId="77777777" w:rsidR="00914E26" w:rsidRPr="00093294" w:rsidRDefault="00914E26" w:rsidP="00914E26">
            <w:pPr>
              <w:pStyle w:val="Tabletext"/>
            </w:pPr>
          </w:p>
        </w:tc>
        <w:tc>
          <w:tcPr>
            <w:tcW w:w="5001" w:type="dxa"/>
            <w:vAlign w:val="center"/>
          </w:tcPr>
          <w:p w14:paraId="406AC492" w14:textId="77777777" w:rsidR="00914E26" w:rsidRPr="00093294" w:rsidRDefault="00914E26" w:rsidP="00914E26">
            <w:pPr>
              <w:pStyle w:val="Tabletext"/>
            </w:pPr>
          </w:p>
        </w:tc>
      </w:tr>
    </w:tbl>
    <w:p w14:paraId="3F3DFE67" w14:textId="77777777" w:rsidR="00914E26" w:rsidRPr="00093294" w:rsidRDefault="00914E26" w:rsidP="00D74AE1"/>
    <w:p w14:paraId="48558F42"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51F1A44E" w14:textId="77777777" w:rsidR="004172F4" w:rsidRDefault="002A29D4">
      <w:pPr>
        <w:pStyle w:val="TOC1"/>
        <w:rPr>
          <w:rFonts w:eastAsiaTheme="minorEastAsia" w:cstheme="minorBidi"/>
          <w:b w:val="0"/>
          <w:color w:val="auto"/>
          <w:sz w:val="24"/>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4172F4" w:rsidRPr="00753BE0">
        <w:t>PART 1</w:t>
      </w:r>
      <w:r w:rsidR="004172F4">
        <w:t xml:space="preserve"> - </w:t>
      </w:r>
      <w:r w:rsidR="004172F4" w:rsidRPr="00753BE0">
        <w:t>COURSE OVERVIEW</w:t>
      </w:r>
      <w:r w:rsidR="004172F4">
        <w:tab/>
      </w:r>
      <w:r w:rsidR="004172F4">
        <w:fldChar w:fldCharType="begin"/>
      </w:r>
      <w:r w:rsidR="004172F4">
        <w:instrText xml:space="preserve"> PAGEREF _Toc471550184 \h </w:instrText>
      </w:r>
      <w:r w:rsidR="004172F4">
        <w:fldChar w:fldCharType="separate"/>
      </w:r>
      <w:r w:rsidR="004172F4">
        <w:t>7</w:t>
      </w:r>
      <w:r w:rsidR="004172F4">
        <w:fldChar w:fldCharType="end"/>
      </w:r>
    </w:p>
    <w:p w14:paraId="3E391615"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OVERVIEW</w:t>
      </w:r>
      <w:r>
        <w:tab/>
      </w:r>
      <w:r>
        <w:fldChar w:fldCharType="begin"/>
      </w:r>
      <w:r>
        <w:instrText xml:space="preserve"> PAGEREF _Toc471550185 \h </w:instrText>
      </w:r>
      <w:r>
        <w:fldChar w:fldCharType="separate"/>
      </w:r>
      <w:r>
        <w:t>7</w:t>
      </w:r>
      <w:r>
        <w:fldChar w:fldCharType="end"/>
      </w:r>
    </w:p>
    <w:p w14:paraId="2F1103FD"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PURPOSE OF THE MODEL COURSE</w:t>
      </w:r>
      <w:r>
        <w:tab/>
      </w:r>
      <w:r>
        <w:fldChar w:fldCharType="begin"/>
      </w:r>
      <w:r>
        <w:instrText xml:space="preserve"> PAGEREF _Toc471550186 \h </w:instrText>
      </w:r>
      <w:r>
        <w:fldChar w:fldCharType="separate"/>
      </w:r>
      <w:r>
        <w:t>7</w:t>
      </w:r>
      <w:r>
        <w:fldChar w:fldCharType="end"/>
      </w:r>
    </w:p>
    <w:p w14:paraId="3AD2CB04"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USE OF THE MODEL COURSE</w:t>
      </w:r>
      <w:r>
        <w:tab/>
      </w:r>
      <w:r>
        <w:fldChar w:fldCharType="begin"/>
      </w:r>
      <w:r>
        <w:instrText xml:space="preserve"> PAGEREF _Toc471550187 \h </w:instrText>
      </w:r>
      <w:r>
        <w:fldChar w:fldCharType="separate"/>
      </w:r>
      <w:r>
        <w:t>7</w:t>
      </w:r>
      <w:r>
        <w:fldChar w:fldCharType="end"/>
      </w:r>
    </w:p>
    <w:p w14:paraId="43C32495" w14:textId="77777777" w:rsidR="004172F4" w:rsidRDefault="004172F4">
      <w:pPr>
        <w:pStyle w:val="TOC1"/>
        <w:rPr>
          <w:rFonts w:eastAsiaTheme="minorEastAsia" w:cstheme="minorBidi"/>
          <w:b w:val="0"/>
          <w:color w:val="auto"/>
          <w:sz w:val="24"/>
        </w:rPr>
      </w:pPr>
      <w:r w:rsidRPr="00753BE0">
        <w:t>4.</w:t>
      </w:r>
      <w:r>
        <w:rPr>
          <w:rFonts w:eastAsiaTheme="minorEastAsia" w:cstheme="minorBidi"/>
          <w:b w:val="0"/>
          <w:color w:val="auto"/>
          <w:sz w:val="24"/>
        </w:rPr>
        <w:tab/>
      </w:r>
      <w:r>
        <w:t>AIMS AND OBJECTIVES</w:t>
      </w:r>
      <w:r>
        <w:tab/>
      </w:r>
      <w:r>
        <w:fldChar w:fldCharType="begin"/>
      </w:r>
      <w:r>
        <w:instrText xml:space="preserve"> PAGEREF _Toc471550188 \h </w:instrText>
      </w:r>
      <w:r>
        <w:fldChar w:fldCharType="separate"/>
      </w:r>
      <w:r>
        <w:t>7</w:t>
      </w:r>
      <w:r>
        <w:fldChar w:fldCharType="end"/>
      </w:r>
    </w:p>
    <w:p w14:paraId="305F3096" w14:textId="77777777" w:rsidR="004172F4" w:rsidRDefault="004172F4">
      <w:pPr>
        <w:pStyle w:val="TOC1"/>
        <w:rPr>
          <w:rFonts w:eastAsiaTheme="minorEastAsia" w:cstheme="minorBidi"/>
          <w:b w:val="0"/>
          <w:color w:val="auto"/>
          <w:sz w:val="24"/>
        </w:rPr>
      </w:pPr>
      <w:r w:rsidRPr="00753BE0">
        <w:t>5.</w:t>
      </w:r>
      <w:r>
        <w:rPr>
          <w:rFonts w:eastAsiaTheme="minorEastAsia" w:cstheme="minorBidi"/>
          <w:b w:val="0"/>
          <w:color w:val="auto"/>
          <w:sz w:val="24"/>
        </w:rPr>
        <w:tab/>
      </w:r>
      <w:r>
        <w:t>Specific Course Related Teaching Aids and Notes</w:t>
      </w:r>
      <w:r>
        <w:tab/>
      </w:r>
      <w:r>
        <w:fldChar w:fldCharType="begin"/>
      </w:r>
      <w:r>
        <w:instrText xml:space="preserve"> PAGEREF _Toc471550189 \h </w:instrText>
      </w:r>
      <w:r>
        <w:fldChar w:fldCharType="separate"/>
      </w:r>
      <w:r>
        <w:t>7</w:t>
      </w:r>
      <w:r>
        <w:fldChar w:fldCharType="end"/>
      </w:r>
    </w:p>
    <w:p w14:paraId="4ED7B6C5" w14:textId="77777777" w:rsidR="004172F4" w:rsidRDefault="004172F4">
      <w:pPr>
        <w:pStyle w:val="TOC1"/>
        <w:rPr>
          <w:rFonts w:eastAsiaTheme="minorEastAsia" w:cstheme="minorBidi"/>
          <w:b w:val="0"/>
          <w:color w:val="auto"/>
          <w:sz w:val="24"/>
        </w:rPr>
      </w:pPr>
      <w:r w:rsidRPr="00753BE0">
        <w:t>6.</w:t>
      </w:r>
      <w:r>
        <w:rPr>
          <w:rFonts w:eastAsiaTheme="minorEastAsia" w:cstheme="minorBidi"/>
          <w:b w:val="0"/>
          <w:color w:val="auto"/>
          <w:sz w:val="24"/>
        </w:rPr>
        <w:tab/>
      </w:r>
      <w:r>
        <w:t>PRE-COURSE READING</w:t>
      </w:r>
      <w:r>
        <w:tab/>
      </w:r>
      <w:r>
        <w:fldChar w:fldCharType="begin"/>
      </w:r>
      <w:r>
        <w:instrText xml:space="preserve"> PAGEREF _Toc471550190 \h </w:instrText>
      </w:r>
      <w:r>
        <w:fldChar w:fldCharType="separate"/>
      </w:r>
      <w:r>
        <w:t>7</w:t>
      </w:r>
      <w:r>
        <w:fldChar w:fldCharType="end"/>
      </w:r>
    </w:p>
    <w:p w14:paraId="448B79F5" w14:textId="77777777" w:rsidR="004172F4" w:rsidRDefault="004172F4">
      <w:pPr>
        <w:pStyle w:val="TOC1"/>
        <w:rPr>
          <w:rFonts w:eastAsiaTheme="minorEastAsia" w:cstheme="minorBidi"/>
          <w:b w:val="0"/>
          <w:color w:val="auto"/>
          <w:sz w:val="24"/>
        </w:rPr>
      </w:pPr>
      <w:r w:rsidRPr="00753BE0">
        <w:t>7.</w:t>
      </w:r>
      <w:r>
        <w:rPr>
          <w:rFonts w:eastAsiaTheme="minorEastAsia" w:cstheme="minorBidi"/>
          <w:b w:val="0"/>
          <w:color w:val="auto"/>
          <w:sz w:val="24"/>
        </w:rPr>
        <w:tab/>
      </w:r>
      <w:r>
        <w:t>EVALUATION TEST</w:t>
      </w:r>
      <w:r>
        <w:tab/>
      </w:r>
      <w:r>
        <w:fldChar w:fldCharType="begin"/>
      </w:r>
      <w:r>
        <w:instrText xml:space="preserve"> PAGEREF _Toc471550191 \h </w:instrText>
      </w:r>
      <w:r>
        <w:fldChar w:fldCharType="separate"/>
      </w:r>
      <w:r>
        <w:t>7</w:t>
      </w:r>
      <w:r>
        <w:fldChar w:fldCharType="end"/>
      </w:r>
    </w:p>
    <w:p w14:paraId="35D29667" w14:textId="77777777" w:rsidR="004172F4" w:rsidRDefault="004172F4">
      <w:pPr>
        <w:pStyle w:val="TOC1"/>
        <w:rPr>
          <w:rFonts w:eastAsiaTheme="minorEastAsia" w:cstheme="minorBidi"/>
          <w:b w:val="0"/>
          <w:color w:val="auto"/>
          <w:sz w:val="24"/>
        </w:rPr>
      </w:pPr>
      <w:r w:rsidRPr="00753BE0">
        <w:t>8.</w:t>
      </w:r>
      <w:r>
        <w:rPr>
          <w:rFonts w:eastAsiaTheme="minorEastAsia" w:cstheme="minorBidi"/>
          <w:b w:val="0"/>
          <w:color w:val="auto"/>
          <w:sz w:val="24"/>
        </w:rPr>
        <w:tab/>
      </w:r>
      <w:r>
        <w:t>CERTIFICATION</w:t>
      </w:r>
      <w:r>
        <w:tab/>
      </w:r>
      <w:r>
        <w:fldChar w:fldCharType="begin"/>
      </w:r>
      <w:r>
        <w:instrText xml:space="preserve"> PAGEREF _Toc471550192 \h </w:instrText>
      </w:r>
      <w:r>
        <w:fldChar w:fldCharType="separate"/>
      </w:r>
      <w:r>
        <w:t>8</w:t>
      </w:r>
      <w:r>
        <w:fldChar w:fldCharType="end"/>
      </w:r>
    </w:p>
    <w:p w14:paraId="6AE0C48F" w14:textId="77777777" w:rsidR="004172F4" w:rsidRDefault="004172F4">
      <w:pPr>
        <w:pStyle w:val="TOC1"/>
        <w:rPr>
          <w:rFonts w:eastAsiaTheme="minorEastAsia" w:cstheme="minorBidi"/>
          <w:b w:val="0"/>
          <w:color w:val="auto"/>
          <w:sz w:val="24"/>
        </w:rPr>
      </w:pPr>
      <w:r w:rsidRPr="00753BE0">
        <w:t>9.</w:t>
      </w:r>
      <w:r>
        <w:rPr>
          <w:rFonts w:eastAsiaTheme="minorEastAsia" w:cstheme="minorBidi"/>
          <w:b w:val="0"/>
          <w:color w:val="auto"/>
          <w:sz w:val="24"/>
        </w:rPr>
        <w:tab/>
      </w:r>
      <w:r>
        <w:t>ACRONYMS</w:t>
      </w:r>
      <w:r>
        <w:tab/>
      </w:r>
      <w:r>
        <w:fldChar w:fldCharType="begin"/>
      </w:r>
      <w:r>
        <w:instrText xml:space="preserve"> PAGEREF _Toc471550193 \h </w:instrText>
      </w:r>
      <w:r>
        <w:fldChar w:fldCharType="separate"/>
      </w:r>
      <w:r>
        <w:t>8</w:t>
      </w:r>
      <w:r>
        <w:fldChar w:fldCharType="end"/>
      </w:r>
    </w:p>
    <w:p w14:paraId="4BE1854E" w14:textId="77777777" w:rsidR="004172F4" w:rsidRDefault="004172F4">
      <w:pPr>
        <w:pStyle w:val="TOC1"/>
        <w:rPr>
          <w:rFonts w:eastAsiaTheme="minorEastAsia" w:cstheme="minorBidi"/>
          <w:b w:val="0"/>
          <w:color w:val="auto"/>
          <w:sz w:val="24"/>
        </w:rPr>
      </w:pPr>
      <w:r w:rsidRPr="00753BE0">
        <w:t>10.</w:t>
      </w:r>
      <w:r>
        <w:rPr>
          <w:rFonts w:eastAsiaTheme="minorEastAsia" w:cstheme="minorBidi"/>
          <w:b w:val="0"/>
          <w:color w:val="auto"/>
          <w:sz w:val="24"/>
        </w:rPr>
        <w:tab/>
      </w:r>
      <w:r w:rsidRPr="00753BE0">
        <w:t>REFERENCES</w:t>
      </w:r>
      <w:r>
        <w:tab/>
      </w:r>
      <w:r>
        <w:fldChar w:fldCharType="begin"/>
      </w:r>
      <w:r>
        <w:instrText xml:space="preserve"> PAGEREF _Toc471550194 \h </w:instrText>
      </w:r>
      <w:r>
        <w:fldChar w:fldCharType="separate"/>
      </w:r>
      <w:r>
        <w:t>8</w:t>
      </w:r>
      <w:r>
        <w:fldChar w:fldCharType="end"/>
      </w:r>
    </w:p>
    <w:p w14:paraId="25C3D5C8" w14:textId="77777777" w:rsidR="004172F4" w:rsidRDefault="004172F4">
      <w:pPr>
        <w:pStyle w:val="TOC1"/>
        <w:rPr>
          <w:rFonts w:eastAsiaTheme="minorEastAsia" w:cstheme="minorBidi"/>
          <w:b w:val="0"/>
          <w:color w:val="auto"/>
          <w:sz w:val="24"/>
        </w:rPr>
      </w:pPr>
      <w:r w:rsidRPr="00753BE0">
        <w:t>PART 2</w:t>
      </w:r>
      <w:r>
        <w:t xml:space="preserve"> - DELIVERY OF THE MODEL COURSE</w:t>
      </w:r>
      <w:r>
        <w:tab/>
      </w:r>
      <w:r>
        <w:fldChar w:fldCharType="begin"/>
      </w:r>
      <w:r>
        <w:instrText xml:space="preserve"> PAGEREF _Toc471550195 \h </w:instrText>
      </w:r>
      <w:r>
        <w:fldChar w:fldCharType="separate"/>
      </w:r>
      <w:r>
        <w:t>9</w:t>
      </w:r>
      <w:r>
        <w:fldChar w:fldCharType="end"/>
      </w:r>
    </w:p>
    <w:p w14:paraId="64ED2854"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_Toc471550196 \h </w:instrText>
      </w:r>
      <w:r>
        <w:fldChar w:fldCharType="separate"/>
      </w:r>
      <w:r>
        <w:t>9</w:t>
      </w:r>
      <w:r>
        <w:fldChar w:fldCharType="end"/>
      </w:r>
    </w:p>
    <w:p w14:paraId="79311413"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COURSE MODULES</w:t>
      </w:r>
      <w:r>
        <w:tab/>
      </w:r>
      <w:r>
        <w:fldChar w:fldCharType="begin"/>
      </w:r>
      <w:r>
        <w:instrText xml:space="preserve"> PAGEREF _Toc471550197 \h </w:instrText>
      </w:r>
      <w:r>
        <w:fldChar w:fldCharType="separate"/>
      </w:r>
      <w:r>
        <w:t>9</w:t>
      </w:r>
      <w:r>
        <w:fldChar w:fldCharType="end"/>
      </w:r>
    </w:p>
    <w:p w14:paraId="6ADC1CE1"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SUBJECT OUTLINE</w:t>
      </w:r>
      <w:r>
        <w:tab/>
      </w:r>
      <w:r>
        <w:fldChar w:fldCharType="begin"/>
      </w:r>
      <w:r>
        <w:instrText xml:space="preserve"> PAGEREF _Toc471550198 \h </w:instrText>
      </w:r>
      <w:r>
        <w:fldChar w:fldCharType="separate"/>
      </w:r>
      <w:r>
        <w:t>9</w:t>
      </w:r>
      <w:r>
        <w:fldChar w:fldCharType="end"/>
      </w:r>
    </w:p>
    <w:p w14:paraId="194CC6DF" w14:textId="77777777" w:rsidR="004172F4" w:rsidRDefault="004172F4">
      <w:pPr>
        <w:pStyle w:val="TOC1"/>
        <w:rPr>
          <w:rFonts w:eastAsiaTheme="minorEastAsia" w:cstheme="minorBidi"/>
          <w:b w:val="0"/>
          <w:color w:val="auto"/>
          <w:sz w:val="24"/>
        </w:rPr>
      </w:pPr>
      <w:r w:rsidRPr="00753BE0">
        <w:t>4.</w:t>
      </w:r>
      <w:r>
        <w:rPr>
          <w:rFonts w:eastAsiaTheme="minorEastAsia" w:cstheme="minorBidi"/>
          <w:b w:val="0"/>
          <w:color w:val="auto"/>
          <w:sz w:val="24"/>
        </w:rPr>
        <w:tab/>
      </w:r>
      <w:r>
        <w:t>DETAILED TEACHING SYLLABUS</w:t>
      </w:r>
      <w:r>
        <w:tab/>
      </w:r>
      <w:r>
        <w:fldChar w:fldCharType="begin"/>
      </w:r>
      <w:r>
        <w:instrText xml:space="preserve"> PAGEREF _Toc471550199 \h </w:instrText>
      </w:r>
      <w:r>
        <w:fldChar w:fldCharType="separate"/>
      </w:r>
      <w:r>
        <w:t>9</w:t>
      </w:r>
      <w:r>
        <w:fldChar w:fldCharType="end"/>
      </w:r>
    </w:p>
    <w:p w14:paraId="3176187A" w14:textId="77777777" w:rsidR="004172F4" w:rsidRDefault="004172F4">
      <w:pPr>
        <w:pStyle w:val="TOC1"/>
        <w:rPr>
          <w:rFonts w:eastAsiaTheme="minorEastAsia" w:cstheme="minorBidi"/>
          <w:b w:val="0"/>
          <w:color w:val="auto"/>
          <w:sz w:val="24"/>
        </w:rPr>
      </w:pPr>
      <w:r w:rsidRPr="00753BE0">
        <w:t>5.</w:t>
      </w:r>
      <w:r>
        <w:rPr>
          <w:rFonts w:eastAsiaTheme="minorEastAsia" w:cstheme="minorBidi"/>
          <w:b w:val="0"/>
          <w:color w:val="auto"/>
          <w:sz w:val="24"/>
        </w:rPr>
        <w:tab/>
      </w:r>
      <w:r>
        <w:t>PRESENTATION</w:t>
      </w:r>
      <w:r>
        <w:tab/>
      </w:r>
      <w:r>
        <w:fldChar w:fldCharType="begin"/>
      </w:r>
      <w:r>
        <w:instrText xml:space="preserve"> PAGEREF _Toc471550200 \h </w:instrText>
      </w:r>
      <w:r>
        <w:fldChar w:fldCharType="separate"/>
      </w:r>
      <w:r>
        <w:t>9</w:t>
      </w:r>
      <w:r>
        <w:fldChar w:fldCharType="end"/>
      </w:r>
    </w:p>
    <w:p w14:paraId="1A95D464" w14:textId="77777777" w:rsidR="004172F4" w:rsidRDefault="004172F4">
      <w:pPr>
        <w:pStyle w:val="TOC1"/>
        <w:rPr>
          <w:rFonts w:eastAsiaTheme="minorEastAsia" w:cstheme="minorBidi"/>
          <w:b w:val="0"/>
          <w:color w:val="auto"/>
          <w:sz w:val="24"/>
        </w:rPr>
      </w:pPr>
      <w:r w:rsidRPr="00753BE0">
        <w:t>6.</w:t>
      </w:r>
      <w:r>
        <w:rPr>
          <w:rFonts w:eastAsiaTheme="minorEastAsia" w:cstheme="minorBidi"/>
          <w:b w:val="0"/>
          <w:color w:val="auto"/>
          <w:sz w:val="24"/>
        </w:rPr>
        <w:tab/>
      </w:r>
      <w:r>
        <w:t>EVALUATION OR ASSESSMENT OF THE COURSE PARTICIPANTS</w:t>
      </w:r>
      <w:r>
        <w:tab/>
      </w:r>
      <w:r>
        <w:fldChar w:fldCharType="begin"/>
      </w:r>
      <w:r>
        <w:instrText xml:space="preserve"> PAGEREF _Toc471550201 \h </w:instrText>
      </w:r>
      <w:r>
        <w:fldChar w:fldCharType="separate"/>
      </w:r>
      <w:r>
        <w:t>9</w:t>
      </w:r>
      <w:r>
        <w:fldChar w:fldCharType="end"/>
      </w:r>
    </w:p>
    <w:p w14:paraId="0101D287" w14:textId="77777777" w:rsidR="004172F4" w:rsidRDefault="004172F4">
      <w:pPr>
        <w:pStyle w:val="TOC1"/>
        <w:rPr>
          <w:rFonts w:eastAsiaTheme="minorEastAsia" w:cstheme="minorBidi"/>
          <w:b w:val="0"/>
          <w:color w:val="auto"/>
          <w:sz w:val="24"/>
        </w:rPr>
      </w:pPr>
      <w:r w:rsidRPr="00753BE0">
        <w:t>7.</w:t>
      </w:r>
      <w:r>
        <w:rPr>
          <w:rFonts w:eastAsiaTheme="minorEastAsia" w:cstheme="minorBidi"/>
          <w:b w:val="0"/>
          <w:color w:val="auto"/>
          <w:sz w:val="24"/>
        </w:rPr>
        <w:tab/>
      </w:r>
      <w:r>
        <w:t>IMPLEMENTATION</w:t>
      </w:r>
      <w:r>
        <w:tab/>
      </w:r>
      <w:r>
        <w:fldChar w:fldCharType="begin"/>
      </w:r>
      <w:r>
        <w:instrText xml:space="preserve"> PAGEREF _Toc471550202 \h </w:instrText>
      </w:r>
      <w:r>
        <w:fldChar w:fldCharType="separate"/>
      </w:r>
      <w:r>
        <w:t>9</w:t>
      </w:r>
      <w:r>
        <w:fldChar w:fldCharType="end"/>
      </w:r>
    </w:p>
    <w:p w14:paraId="3DF6427C" w14:textId="77777777" w:rsidR="004172F4" w:rsidRDefault="004172F4">
      <w:pPr>
        <w:pStyle w:val="TOC1"/>
        <w:rPr>
          <w:rFonts w:eastAsiaTheme="minorEastAsia" w:cstheme="minorBidi"/>
          <w:b w:val="0"/>
          <w:color w:val="auto"/>
          <w:sz w:val="24"/>
        </w:rPr>
      </w:pPr>
      <w:r w:rsidRPr="00753BE0">
        <w:rPr>
          <w:lang w:eastAsia="de-DE"/>
        </w:rPr>
        <w:t>PART 3</w:t>
      </w:r>
      <w:r>
        <w:rPr>
          <w:lang w:eastAsia="de-DE"/>
        </w:rPr>
        <w:t xml:space="preserve"> - COURSE FRAMEWORK</w:t>
      </w:r>
      <w:r>
        <w:tab/>
      </w:r>
      <w:r>
        <w:fldChar w:fldCharType="begin"/>
      </w:r>
      <w:r>
        <w:instrText xml:space="preserve"> PAGEREF _Toc471550203 \h </w:instrText>
      </w:r>
      <w:r>
        <w:fldChar w:fldCharType="separate"/>
      </w:r>
      <w:r>
        <w:t>11</w:t>
      </w:r>
      <w:r>
        <w:fldChar w:fldCharType="end"/>
      </w:r>
    </w:p>
    <w:p w14:paraId="2B6166CA"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_Toc471550204 \h </w:instrText>
      </w:r>
      <w:r>
        <w:fldChar w:fldCharType="separate"/>
      </w:r>
      <w:r>
        <w:t>11</w:t>
      </w:r>
      <w:r>
        <w:fldChar w:fldCharType="end"/>
      </w:r>
    </w:p>
    <w:p w14:paraId="52B12D39"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ENTRY LEVEL REQUIREMENTS FOR A LEVEL 1 MANAGER</w:t>
      </w:r>
      <w:r>
        <w:tab/>
      </w:r>
      <w:r>
        <w:fldChar w:fldCharType="begin"/>
      </w:r>
      <w:r>
        <w:instrText xml:space="preserve"> PAGEREF _Toc471550205 \h </w:instrText>
      </w:r>
      <w:r>
        <w:fldChar w:fldCharType="separate"/>
      </w:r>
      <w:r>
        <w:t>11</w:t>
      </w:r>
      <w:r>
        <w:fldChar w:fldCharType="end"/>
      </w:r>
    </w:p>
    <w:p w14:paraId="7220B560"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COURSE INTAKE – LIMITATIONS</w:t>
      </w:r>
      <w:r>
        <w:tab/>
      </w:r>
      <w:r>
        <w:fldChar w:fldCharType="begin"/>
      </w:r>
      <w:r>
        <w:instrText xml:space="preserve"> PAGEREF _Toc471550206 \h </w:instrText>
      </w:r>
      <w:r>
        <w:fldChar w:fldCharType="separate"/>
      </w:r>
      <w:r>
        <w:t>11</w:t>
      </w:r>
      <w:r>
        <w:fldChar w:fldCharType="end"/>
      </w:r>
    </w:p>
    <w:p w14:paraId="6BDB23A0" w14:textId="77777777" w:rsidR="004172F4" w:rsidRDefault="004172F4">
      <w:pPr>
        <w:pStyle w:val="TOC1"/>
        <w:rPr>
          <w:rFonts w:eastAsiaTheme="minorEastAsia" w:cstheme="minorBidi"/>
          <w:b w:val="0"/>
          <w:color w:val="auto"/>
          <w:sz w:val="24"/>
        </w:rPr>
      </w:pPr>
      <w:r w:rsidRPr="00753BE0">
        <w:t>4.</w:t>
      </w:r>
      <w:r>
        <w:rPr>
          <w:rFonts w:eastAsiaTheme="minorEastAsia" w:cstheme="minorBidi"/>
          <w:b w:val="0"/>
          <w:color w:val="auto"/>
          <w:sz w:val="24"/>
        </w:rPr>
        <w:tab/>
      </w:r>
      <w:r>
        <w:t>TRAINING STAFF REQUIREMENTS</w:t>
      </w:r>
      <w:r>
        <w:tab/>
      </w:r>
      <w:r>
        <w:fldChar w:fldCharType="begin"/>
      </w:r>
      <w:r>
        <w:instrText xml:space="preserve"> PAGEREF _Toc471550207 \h </w:instrText>
      </w:r>
      <w:r>
        <w:fldChar w:fldCharType="separate"/>
      </w:r>
      <w:r>
        <w:t>11</w:t>
      </w:r>
      <w:r>
        <w:fldChar w:fldCharType="end"/>
      </w:r>
    </w:p>
    <w:p w14:paraId="50F2A5CA" w14:textId="77777777" w:rsidR="004172F4" w:rsidRDefault="004172F4">
      <w:pPr>
        <w:pStyle w:val="TOC2"/>
        <w:rPr>
          <w:rFonts w:eastAsiaTheme="minorEastAsia" w:cstheme="minorBidi"/>
          <w:color w:val="auto"/>
          <w:sz w:val="24"/>
        </w:rPr>
      </w:pPr>
      <w:r w:rsidRPr="00753BE0">
        <w:rPr>
          <w:lang w:eastAsia="de-DE"/>
        </w:rPr>
        <w:t>4.1.</w:t>
      </w:r>
      <w:r>
        <w:rPr>
          <w:rFonts w:eastAsiaTheme="minorEastAsia" w:cstheme="minorBidi"/>
          <w:color w:val="auto"/>
          <w:sz w:val="24"/>
        </w:rPr>
        <w:tab/>
      </w:r>
      <w:r>
        <w:rPr>
          <w:lang w:eastAsia="de-DE"/>
        </w:rPr>
        <w:t>Course Instructors</w:t>
      </w:r>
      <w:r>
        <w:tab/>
      </w:r>
      <w:r>
        <w:fldChar w:fldCharType="begin"/>
      </w:r>
      <w:r>
        <w:instrText xml:space="preserve"> PAGEREF _Toc471550208 \h </w:instrText>
      </w:r>
      <w:r>
        <w:fldChar w:fldCharType="separate"/>
      </w:r>
      <w:r>
        <w:t>11</w:t>
      </w:r>
      <w:r>
        <w:fldChar w:fldCharType="end"/>
      </w:r>
    </w:p>
    <w:p w14:paraId="07CF092F" w14:textId="77777777" w:rsidR="004172F4" w:rsidRDefault="004172F4">
      <w:pPr>
        <w:pStyle w:val="TOC2"/>
        <w:rPr>
          <w:rFonts w:eastAsiaTheme="minorEastAsia" w:cstheme="minorBidi"/>
          <w:color w:val="auto"/>
          <w:sz w:val="24"/>
        </w:rPr>
      </w:pPr>
      <w:r w:rsidRPr="00753BE0">
        <w:rPr>
          <w:lang w:eastAsia="de-DE"/>
        </w:rPr>
        <w:t>4.2.</w:t>
      </w:r>
      <w:r>
        <w:rPr>
          <w:rFonts w:eastAsiaTheme="minorEastAsia" w:cstheme="minorBidi"/>
          <w:color w:val="auto"/>
          <w:sz w:val="24"/>
        </w:rPr>
        <w:tab/>
      </w:r>
      <w:r>
        <w:rPr>
          <w:lang w:eastAsia="de-DE"/>
        </w:rPr>
        <w:t>Course Assessors</w:t>
      </w:r>
      <w:r>
        <w:tab/>
      </w:r>
      <w:r>
        <w:fldChar w:fldCharType="begin"/>
      </w:r>
      <w:r>
        <w:instrText xml:space="preserve"> PAGEREF _Toc471550209 \h </w:instrText>
      </w:r>
      <w:r>
        <w:fldChar w:fldCharType="separate"/>
      </w:r>
      <w:r>
        <w:t>11</w:t>
      </w:r>
      <w:r>
        <w:fldChar w:fldCharType="end"/>
      </w:r>
    </w:p>
    <w:p w14:paraId="2C9FF889" w14:textId="77777777" w:rsidR="004172F4" w:rsidRDefault="004172F4">
      <w:pPr>
        <w:pStyle w:val="TOC1"/>
        <w:rPr>
          <w:rFonts w:eastAsiaTheme="minorEastAsia" w:cstheme="minorBidi"/>
          <w:b w:val="0"/>
          <w:color w:val="auto"/>
          <w:sz w:val="24"/>
        </w:rPr>
      </w:pPr>
      <w:r w:rsidRPr="00753BE0">
        <w:t>5.</w:t>
      </w:r>
      <w:r>
        <w:rPr>
          <w:rFonts w:eastAsiaTheme="minorEastAsia" w:cstheme="minorBidi"/>
          <w:b w:val="0"/>
          <w:color w:val="auto"/>
          <w:sz w:val="24"/>
        </w:rPr>
        <w:tab/>
      </w:r>
      <w:r>
        <w:t>TEACHING FACILITIES AND EQUIPMENT</w:t>
      </w:r>
      <w:r>
        <w:tab/>
      </w:r>
      <w:r>
        <w:fldChar w:fldCharType="begin"/>
      </w:r>
      <w:r>
        <w:instrText xml:space="preserve"> PAGEREF _Toc471550210 \h </w:instrText>
      </w:r>
      <w:r>
        <w:fldChar w:fldCharType="separate"/>
      </w:r>
      <w:r>
        <w:t>11</w:t>
      </w:r>
      <w:r>
        <w:fldChar w:fldCharType="end"/>
      </w:r>
    </w:p>
    <w:p w14:paraId="100E7CE9" w14:textId="77777777" w:rsidR="004172F4" w:rsidRDefault="004172F4">
      <w:pPr>
        <w:pStyle w:val="TOC1"/>
        <w:rPr>
          <w:rFonts w:eastAsiaTheme="minorEastAsia" w:cstheme="minorBidi"/>
          <w:b w:val="0"/>
          <w:color w:val="auto"/>
          <w:sz w:val="24"/>
        </w:rPr>
      </w:pPr>
      <w:r w:rsidRPr="00753BE0">
        <w:t>PART 4</w:t>
      </w:r>
      <w:r>
        <w:t xml:space="preserve"> - GUIDELINES FOR INSTRUCTORS</w:t>
      </w:r>
      <w:r>
        <w:tab/>
      </w:r>
      <w:r>
        <w:fldChar w:fldCharType="begin"/>
      </w:r>
      <w:r>
        <w:instrText xml:space="preserve"> PAGEREF _Toc471550211 \h </w:instrText>
      </w:r>
      <w:r>
        <w:fldChar w:fldCharType="separate"/>
      </w:r>
      <w:r>
        <w:t>12</w:t>
      </w:r>
      <w:r>
        <w:fldChar w:fldCharType="end"/>
      </w:r>
    </w:p>
    <w:p w14:paraId="16DAA1A8"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_Toc471550212 \h </w:instrText>
      </w:r>
      <w:r>
        <w:fldChar w:fldCharType="separate"/>
      </w:r>
      <w:r>
        <w:t>12</w:t>
      </w:r>
      <w:r>
        <w:fldChar w:fldCharType="end"/>
      </w:r>
    </w:p>
    <w:p w14:paraId="5C78678C"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CURRICULUM</w:t>
      </w:r>
      <w:r>
        <w:tab/>
      </w:r>
      <w:r>
        <w:fldChar w:fldCharType="begin"/>
      </w:r>
      <w:r>
        <w:instrText xml:space="preserve"> PAGEREF _Toc471550213 \h </w:instrText>
      </w:r>
      <w:r>
        <w:fldChar w:fldCharType="separate"/>
      </w:r>
      <w:r>
        <w:t>12</w:t>
      </w:r>
      <w:r>
        <w:fldChar w:fldCharType="end"/>
      </w:r>
    </w:p>
    <w:p w14:paraId="12294492"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EVALUATION AND ASSESSMENT</w:t>
      </w:r>
      <w:r>
        <w:tab/>
      </w:r>
      <w:r>
        <w:fldChar w:fldCharType="begin"/>
      </w:r>
      <w:r>
        <w:instrText xml:space="preserve"> PAGEREF _Toc471550214 \h </w:instrText>
      </w:r>
      <w:r>
        <w:fldChar w:fldCharType="separate"/>
      </w:r>
      <w:r>
        <w:t>12</w:t>
      </w:r>
      <w:r>
        <w:fldChar w:fldCharType="end"/>
      </w:r>
    </w:p>
    <w:p w14:paraId="54385F4B" w14:textId="77777777" w:rsidR="004172F4" w:rsidRDefault="004172F4">
      <w:pPr>
        <w:pStyle w:val="TOC1"/>
        <w:rPr>
          <w:rFonts w:eastAsiaTheme="minorEastAsia" w:cstheme="minorBidi"/>
          <w:b w:val="0"/>
          <w:color w:val="auto"/>
          <w:sz w:val="24"/>
        </w:rPr>
      </w:pPr>
      <w:r w:rsidRPr="00753BE0">
        <w:t>PART 5</w:t>
      </w:r>
      <w:r>
        <w:t xml:space="preserve"> - COURSE MODULES</w:t>
      </w:r>
      <w:r>
        <w:tab/>
      </w:r>
      <w:r>
        <w:fldChar w:fldCharType="begin"/>
      </w:r>
      <w:r>
        <w:instrText xml:space="preserve"> PAGEREF _Toc471550215 \h </w:instrText>
      </w:r>
      <w:r>
        <w:fldChar w:fldCharType="separate"/>
      </w:r>
      <w:r>
        <w:t>13</w:t>
      </w:r>
      <w:r>
        <w:fldChar w:fldCharType="end"/>
      </w:r>
    </w:p>
    <w:p w14:paraId="11AC9A50" w14:textId="77777777" w:rsidR="004172F4" w:rsidRDefault="004172F4">
      <w:pPr>
        <w:pStyle w:val="TOC4"/>
        <w:rPr>
          <w:rFonts w:eastAsiaTheme="minorEastAsia" w:cstheme="minorBidi"/>
          <w:b w:val="0"/>
          <w:noProof/>
          <w:color w:val="auto"/>
          <w:sz w:val="24"/>
        </w:rPr>
      </w:pPr>
      <w:r>
        <w:rPr>
          <w:noProof/>
        </w:rPr>
        <w:t>MODULE 1</w:t>
      </w:r>
      <w:r>
        <w:rPr>
          <w:rFonts w:eastAsiaTheme="minorEastAsia" w:cstheme="minorBidi"/>
          <w:b w:val="0"/>
          <w:noProof/>
          <w:color w:val="auto"/>
          <w:sz w:val="24"/>
        </w:rPr>
        <w:tab/>
      </w:r>
      <w:r>
        <w:rPr>
          <w:noProof/>
        </w:rPr>
        <w:t>HISTORIC OVERVIEW</w:t>
      </w:r>
      <w:r>
        <w:rPr>
          <w:noProof/>
        </w:rPr>
        <w:tab/>
      </w:r>
      <w:r>
        <w:rPr>
          <w:noProof/>
        </w:rPr>
        <w:fldChar w:fldCharType="begin"/>
      </w:r>
      <w:r>
        <w:rPr>
          <w:noProof/>
        </w:rPr>
        <w:instrText xml:space="preserve"> PAGEREF _Toc471550216 \h </w:instrText>
      </w:r>
      <w:r>
        <w:rPr>
          <w:noProof/>
        </w:rPr>
      </w:r>
      <w:r>
        <w:rPr>
          <w:noProof/>
        </w:rPr>
        <w:fldChar w:fldCharType="separate"/>
      </w:r>
      <w:r>
        <w:rPr>
          <w:noProof/>
        </w:rPr>
        <w:t>14</w:t>
      </w:r>
      <w:r>
        <w:rPr>
          <w:noProof/>
        </w:rPr>
        <w:fldChar w:fldCharType="end"/>
      </w:r>
    </w:p>
    <w:p w14:paraId="25A8AF47"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_Toc471550217 \h </w:instrText>
      </w:r>
      <w:r>
        <w:fldChar w:fldCharType="separate"/>
      </w:r>
      <w:r>
        <w:t>14</w:t>
      </w:r>
      <w:r>
        <w:fldChar w:fldCharType="end"/>
      </w:r>
    </w:p>
    <w:p w14:paraId="535903D2"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_Toc471550218 \h </w:instrText>
      </w:r>
      <w:r>
        <w:fldChar w:fldCharType="separate"/>
      </w:r>
      <w:r>
        <w:t>14</w:t>
      </w:r>
      <w:r>
        <w:fldChar w:fldCharType="end"/>
      </w:r>
    </w:p>
    <w:p w14:paraId="18F45EA4"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_Toc471550219 \h </w:instrText>
      </w:r>
      <w:r>
        <w:fldChar w:fldCharType="separate"/>
      </w:r>
      <w:r>
        <w:t>14</w:t>
      </w:r>
      <w:r>
        <w:fldChar w:fldCharType="end"/>
      </w:r>
    </w:p>
    <w:p w14:paraId="71DF7AC3" w14:textId="77777777" w:rsidR="004172F4" w:rsidRDefault="004172F4">
      <w:pPr>
        <w:pStyle w:val="TOC2"/>
        <w:rPr>
          <w:rFonts w:eastAsiaTheme="minorEastAsia" w:cstheme="minorBidi"/>
          <w:color w:val="auto"/>
          <w:sz w:val="24"/>
        </w:rPr>
      </w:pPr>
      <w:r w:rsidRPr="00753BE0">
        <w:lastRenderedPageBreak/>
        <w:t>2.2.</w:t>
      </w:r>
      <w:r>
        <w:rPr>
          <w:rFonts w:eastAsiaTheme="minorEastAsia" w:cstheme="minorBidi"/>
          <w:color w:val="auto"/>
          <w:sz w:val="24"/>
        </w:rPr>
        <w:tab/>
      </w:r>
      <w:r>
        <w:t>Aims of Module 1</w:t>
      </w:r>
      <w:r>
        <w:tab/>
      </w:r>
      <w:r>
        <w:fldChar w:fldCharType="begin"/>
      </w:r>
      <w:r>
        <w:instrText xml:space="preserve"> PAGEREF _Toc471550220 \h </w:instrText>
      </w:r>
      <w:r>
        <w:fldChar w:fldCharType="separate"/>
      </w:r>
      <w:r>
        <w:t>14</w:t>
      </w:r>
      <w:r>
        <w:fldChar w:fldCharType="end"/>
      </w:r>
    </w:p>
    <w:p w14:paraId="25758C18"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1 – HISTORIC OVERVIEW</w:t>
      </w:r>
      <w:r>
        <w:tab/>
      </w:r>
      <w:r>
        <w:fldChar w:fldCharType="begin"/>
      </w:r>
      <w:r>
        <w:instrText xml:space="preserve"> PAGEREF _Toc471550221 \h </w:instrText>
      </w:r>
      <w:r>
        <w:fldChar w:fldCharType="separate"/>
      </w:r>
      <w:r>
        <w:t>15</w:t>
      </w:r>
      <w:r>
        <w:fldChar w:fldCharType="end"/>
      </w:r>
    </w:p>
    <w:p w14:paraId="298C34EF" w14:textId="77777777" w:rsidR="004172F4" w:rsidRDefault="004172F4">
      <w:pPr>
        <w:pStyle w:val="TOC4"/>
        <w:rPr>
          <w:rFonts w:eastAsiaTheme="minorEastAsia" w:cstheme="minorBidi"/>
          <w:b w:val="0"/>
          <w:noProof/>
          <w:color w:val="auto"/>
          <w:sz w:val="24"/>
        </w:rPr>
      </w:pPr>
      <w:r>
        <w:rPr>
          <w:noProof/>
        </w:rPr>
        <w:t>MODULE 2</w:t>
      </w:r>
      <w:r>
        <w:rPr>
          <w:rFonts w:eastAsiaTheme="minorEastAsia" w:cstheme="minorBidi"/>
          <w:b w:val="0"/>
          <w:noProof/>
          <w:color w:val="auto"/>
          <w:sz w:val="24"/>
        </w:rPr>
        <w:tab/>
      </w:r>
      <w:r>
        <w:rPr>
          <w:noProof/>
        </w:rPr>
        <w:t>NATIONAL CONSERVATION PLANS</w:t>
      </w:r>
      <w:r>
        <w:rPr>
          <w:noProof/>
        </w:rPr>
        <w:tab/>
      </w:r>
      <w:r>
        <w:rPr>
          <w:noProof/>
        </w:rPr>
        <w:fldChar w:fldCharType="begin"/>
      </w:r>
      <w:r>
        <w:rPr>
          <w:noProof/>
        </w:rPr>
        <w:instrText xml:space="preserve"> PAGEREF _Toc471550222 \h </w:instrText>
      </w:r>
      <w:r>
        <w:rPr>
          <w:noProof/>
        </w:rPr>
      </w:r>
      <w:r>
        <w:rPr>
          <w:noProof/>
        </w:rPr>
        <w:fldChar w:fldCharType="separate"/>
      </w:r>
      <w:r>
        <w:rPr>
          <w:noProof/>
        </w:rPr>
        <w:t>16</w:t>
      </w:r>
      <w:r>
        <w:rPr>
          <w:noProof/>
        </w:rPr>
        <w:fldChar w:fldCharType="end"/>
      </w:r>
    </w:p>
    <w:p w14:paraId="02D781DB"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_Toc471550223 \h </w:instrText>
      </w:r>
      <w:r>
        <w:fldChar w:fldCharType="separate"/>
      </w:r>
      <w:r>
        <w:t>16</w:t>
      </w:r>
      <w:r>
        <w:fldChar w:fldCharType="end"/>
      </w:r>
    </w:p>
    <w:p w14:paraId="209D578C"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_Toc471550224 \h </w:instrText>
      </w:r>
      <w:r>
        <w:fldChar w:fldCharType="separate"/>
      </w:r>
      <w:r>
        <w:t>16</w:t>
      </w:r>
      <w:r>
        <w:fldChar w:fldCharType="end"/>
      </w:r>
    </w:p>
    <w:p w14:paraId="4F34570C"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_Toc471550225 \h </w:instrText>
      </w:r>
      <w:r>
        <w:fldChar w:fldCharType="separate"/>
      </w:r>
      <w:r>
        <w:t>16</w:t>
      </w:r>
      <w:r>
        <w:fldChar w:fldCharType="end"/>
      </w:r>
    </w:p>
    <w:p w14:paraId="25FC5941"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2</w:t>
      </w:r>
      <w:r>
        <w:tab/>
      </w:r>
      <w:r>
        <w:fldChar w:fldCharType="begin"/>
      </w:r>
      <w:r>
        <w:instrText xml:space="preserve"> PAGEREF _Toc471550226 \h </w:instrText>
      </w:r>
      <w:r>
        <w:fldChar w:fldCharType="separate"/>
      </w:r>
      <w:r>
        <w:t>16</w:t>
      </w:r>
      <w:r>
        <w:fldChar w:fldCharType="end"/>
      </w:r>
    </w:p>
    <w:p w14:paraId="5CF8C9AF"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1 – NATIONAL CONSERVATION PLANS</w:t>
      </w:r>
      <w:r>
        <w:tab/>
      </w:r>
      <w:r>
        <w:fldChar w:fldCharType="begin"/>
      </w:r>
      <w:r>
        <w:instrText xml:space="preserve"> PAGEREF _Toc471550227 \h </w:instrText>
      </w:r>
      <w:r>
        <w:fldChar w:fldCharType="separate"/>
      </w:r>
      <w:r>
        <w:t>17</w:t>
      </w:r>
      <w:r>
        <w:fldChar w:fldCharType="end"/>
      </w:r>
    </w:p>
    <w:p w14:paraId="4F5E2BD2" w14:textId="77777777" w:rsidR="004172F4" w:rsidRDefault="004172F4">
      <w:pPr>
        <w:pStyle w:val="TOC4"/>
        <w:rPr>
          <w:rFonts w:eastAsiaTheme="minorEastAsia" w:cstheme="minorBidi"/>
          <w:b w:val="0"/>
          <w:noProof/>
          <w:color w:val="auto"/>
          <w:sz w:val="24"/>
        </w:rPr>
      </w:pPr>
      <w:r>
        <w:rPr>
          <w:noProof/>
        </w:rPr>
        <w:t>MODULE 3</w:t>
      </w:r>
      <w:r>
        <w:rPr>
          <w:rFonts w:eastAsiaTheme="minorEastAsia" w:cstheme="minorBidi"/>
          <w:b w:val="0"/>
          <w:noProof/>
          <w:color w:val="auto"/>
          <w:sz w:val="24"/>
        </w:rPr>
        <w:tab/>
      </w:r>
      <w:r>
        <w:rPr>
          <w:noProof/>
        </w:rPr>
        <w:t>LEGAL ISSUES</w:t>
      </w:r>
      <w:r>
        <w:rPr>
          <w:noProof/>
        </w:rPr>
        <w:tab/>
      </w:r>
      <w:r>
        <w:rPr>
          <w:noProof/>
        </w:rPr>
        <w:fldChar w:fldCharType="begin"/>
      </w:r>
      <w:r>
        <w:rPr>
          <w:noProof/>
        </w:rPr>
        <w:instrText xml:space="preserve"> PAGEREF _Toc471550228 \h </w:instrText>
      </w:r>
      <w:r>
        <w:rPr>
          <w:noProof/>
        </w:rPr>
      </w:r>
      <w:r>
        <w:rPr>
          <w:noProof/>
        </w:rPr>
        <w:fldChar w:fldCharType="separate"/>
      </w:r>
      <w:r>
        <w:rPr>
          <w:noProof/>
        </w:rPr>
        <w:t>18</w:t>
      </w:r>
      <w:r>
        <w:rPr>
          <w:noProof/>
        </w:rPr>
        <w:fldChar w:fldCharType="end"/>
      </w:r>
    </w:p>
    <w:p w14:paraId="6AC3EAAF"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_Toc471550229 \h </w:instrText>
      </w:r>
      <w:r>
        <w:fldChar w:fldCharType="separate"/>
      </w:r>
      <w:r>
        <w:t>18</w:t>
      </w:r>
      <w:r>
        <w:fldChar w:fldCharType="end"/>
      </w:r>
    </w:p>
    <w:p w14:paraId="790F1BC7"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_Toc471550230 \h </w:instrText>
      </w:r>
      <w:r>
        <w:fldChar w:fldCharType="separate"/>
      </w:r>
      <w:r>
        <w:t>18</w:t>
      </w:r>
      <w:r>
        <w:fldChar w:fldCharType="end"/>
      </w:r>
    </w:p>
    <w:p w14:paraId="53A9AA30"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_Toc471550231 \h </w:instrText>
      </w:r>
      <w:r>
        <w:fldChar w:fldCharType="separate"/>
      </w:r>
      <w:r>
        <w:t>18</w:t>
      </w:r>
      <w:r>
        <w:fldChar w:fldCharType="end"/>
      </w:r>
    </w:p>
    <w:p w14:paraId="2EF2C7E2"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3</w:t>
      </w:r>
      <w:r>
        <w:tab/>
      </w:r>
      <w:r>
        <w:fldChar w:fldCharType="begin"/>
      </w:r>
      <w:r>
        <w:instrText xml:space="preserve"> PAGEREF _Toc471550232 \h </w:instrText>
      </w:r>
      <w:r>
        <w:fldChar w:fldCharType="separate"/>
      </w:r>
      <w:r>
        <w:t>18</w:t>
      </w:r>
      <w:r>
        <w:fldChar w:fldCharType="end"/>
      </w:r>
    </w:p>
    <w:p w14:paraId="32EAF7C7"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3 – LEGAL ISSUES</w:t>
      </w:r>
      <w:r>
        <w:tab/>
      </w:r>
      <w:r>
        <w:fldChar w:fldCharType="begin"/>
      </w:r>
      <w:r>
        <w:instrText xml:space="preserve"> PAGEREF _Toc471550233 \h </w:instrText>
      </w:r>
      <w:r>
        <w:fldChar w:fldCharType="separate"/>
      </w:r>
      <w:r>
        <w:t>19</w:t>
      </w:r>
      <w:r>
        <w:fldChar w:fldCharType="end"/>
      </w:r>
    </w:p>
    <w:p w14:paraId="7B305C7D" w14:textId="77777777" w:rsidR="004172F4" w:rsidRDefault="004172F4">
      <w:pPr>
        <w:pStyle w:val="TOC4"/>
        <w:rPr>
          <w:rFonts w:eastAsiaTheme="minorEastAsia" w:cstheme="minorBidi"/>
          <w:b w:val="0"/>
          <w:noProof/>
          <w:color w:val="auto"/>
          <w:sz w:val="24"/>
        </w:rPr>
      </w:pPr>
      <w:r>
        <w:rPr>
          <w:noProof/>
        </w:rPr>
        <w:t>MODULE 4</w:t>
      </w:r>
      <w:r>
        <w:rPr>
          <w:rFonts w:eastAsiaTheme="minorEastAsia" w:cstheme="minorBidi"/>
          <w:b w:val="0"/>
          <w:noProof/>
          <w:color w:val="auto"/>
          <w:sz w:val="24"/>
        </w:rPr>
        <w:tab/>
      </w:r>
      <w:r>
        <w:rPr>
          <w:noProof/>
        </w:rPr>
        <w:t>COMPLEMENTARY USE OF HISTORIC LIGHTHOUSES</w:t>
      </w:r>
      <w:r>
        <w:rPr>
          <w:noProof/>
        </w:rPr>
        <w:tab/>
      </w:r>
      <w:r>
        <w:rPr>
          <w:noProof/>
        </w:rPr>
        <w:fldChar w:fldCharType="begin"/>
      </w:r>
      <w:r>
        <w:rPr>
          <w:noProof/>
        </w:rPr>
        <w:instrText xml:space="preserve"> PAGEREF _Toc471550234 \h </w:instrText>
      </w:r>
      <w:r>
        <w:rPr>
          <w:noProof/>
        </w:rPr>
      </w:r>
      <w:r>
        <w:rPr>
          <w:noProof/>
        </w:rPr>
        <w:fldChar w:fldCharType="separate"/>
      </w:r>
      <w:r>
        <w:rPr>
          <w:noProof/>
        </w:rPr>
        <w:t>20</w:t>
      </w:r>
      <w:r>
        <w:rPr>
          <w:noProof/>
        </w:rPr>
        <w:fldChar w:fldCharType="end"/>
      </w:r>
    </w:p>
    <w:p w14:paraId="09592764"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_Toc471550235 \h </w:instrText>
      </w:r>
      <w:r>
        <w:fldChar w:fldCharType="separate"/>
      </w:r>
      <w:r>
        <w:t>20</w:t>
      </w:r>
      <w:r>
        <w:fldChar w:fldCharType="end"/>
      </w:r>
    </w:p>
    <w:p w14:paraId="3C48E418"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_Toc471550236 \h </w:instrText>
      </w:r>
      <w:r>
        <w:fldChar w:fldCharType="separate"/>
      </w:r>
      <w:r>
        <w:t>20</w:t>
      </w:r>
      <w:r>
        <w:fldChar w:fldCharType="end"/>
      </w:r>
    </w:p>
    <w:p w14:paraId="53635278"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_Toc471550237 \h </w:instrText>
      </w:r>
      <w:r>
        <w:fldChar w:fldCharType="separate"/>
      </w:r>
      <w:r>
        <w:t>20</w:t>
      </w:r>
      <w:r>
        <w:fldChar w:fldCharType="end"/>
      </w:r>
    </w:p>
    <w:p w14:paraId="245FB90F"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4</w:t>
      </w:r>
      <w:r>
        <w:tab/>
      </w:r>
      <w:r>
        <w:fldChar w:fldCharType="begin"/>
      </w:r>
      <w:r>
        <w:instrText xml:space="preserve"> PAGEREF _Toc471550238 \h </w:instrText>
      </w:r>
      <w:r>
        <w:fldChar w:fldCharType="separate"/>
      </w:r>
      <w:r>
        <w:t>20</w:t>
      </w:r>
      <w:r>
        <w:fldChar w:fldCharType="end"/>
      </w:r>
    </w:p>
    <w:p w14:paraId="074B4AC5"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4 – COMPLEMENTARY USE OF HISTORIC LIGHTHOUSES</w:t>
      </w:r>
      <w:r>
        <w:tab/>
      </w:r>
      <w:r>
        <w:fldChar w:fldCharType="begin"/>
      </w:r>
      <w:r>
        <w:instrText xml:space="preserve"> PAGEREF _Toc471550239 \h </w:instrText>
      </w:r>
      <w:r>
        <w:fldChar w:fldCharType="separate"/>
      </w:r>
      <w:r>
        <w:t>21</w:t>
      </w:r>
      <w:r>
        <w:fldChar w:fldCharType="end"/>
      </w:r>
    </w:p>
    <w:p w14:paraId="6E8024A1" w14:textId="77777777" w:rsidR="004172F4" w:rsidRDefault="004172F4">
      <w:pPr>
        <w:pStyle w:val="TOC4"/>
        <w:rPr>
          <w:rFonts w:eastAsiaTheme="minorEastAsia" w:cstheme="minorBidi"/>
          <w:b w:val="0"/>
          <w:noProof/>
          <w:color w:val="auto"/>
          <w:sz w:val="24"/>
        </w:rPr>
      </w:pPr>
      <w:r>
        <w:rPr>
          <w:noProof/>
        </w:rPr>
        <w:t>MODULE 5</w:t>
      </w:r>
      <w:r>
        <w:rPr>
          <w:rFonts w:eastAsiaTheme="minorEastAsia" w:cstheme="minorBidi"/>
          <w:b w:val="0"/>
          <w:noProof/>
          <w:color w:val="auto"/>
          <w:sz w:val="24"/>
        </w:rPr>
        <w:tab/>
      </w:r>
      <w:r>
        <w:rPr>
          <w:noProof/>
        </w:rPr>
        <w:t>TECHNICAL ASPECTS OF LIGHTHOUSE PROJECTS</w:t>
      </w:r>
      <w:r>
        <w:rPr>
          <w:noProof/>
        </w:rPr>
        <w:tab/>
      </w:r>
      <w:r>
        <w:rPr>
          <w:noProof/>
        </w:rPr>
        <w:fldChar w:fldCharType="begin"/>
      </w:r>
      <w:r>
        <w:rPr>
          <w:noProof/>
        </w:rPr>
        <w:instrText xml:space="preserve"> PAGEREF _Toc471550240 \h </w:instrText>
      </w:r>
      <w:r>
        <w:rPr>
          <w:noProof/>
        </w:rPr>
      </w:r>
      <w:r>
        <w:rPr>
          <w:noProof/>
        </w:rPr>
        <w:fldChar w:fldCharType="separate"/>
      </w:r>
      <w:r>
        <w:rPr>
          <w:noProof/>
        </w:rPr>
        <w:t>23</w:t>
      </w:r>
      <w:r>
        <w:rPr>
          <w:noProof/>
        </w:rPr>
        <w:fldChar w:fldCharType="end"/>
      </w:r>
    </w:p>
    <w:p w14:paraId="450A361D"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_Toc471550241 \h </w:instrText>
      </w:r>
      <w:r>
        <w:fldChar w:fldCharType="separate"/>
      </w:r>
      <w:r>
        <w:t>23</w:t>
      </w:r>
      <w:r>
        <w:fldChar w:fldCharType="end"/>
      </w:r>
    </w:p>
    <w:p w14:paraId="33CAD9AB"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_Toc471550242 \h </w:instrText>
      </w:r>
      <w:r>
        <w:fldChar w:fldCharType="separate"/>
      </w:r>
      <w:r>
        <w:t>23</w:t>
      </w:r>
      <w:r>
        <w:fldChar w:fldCharType="end"/>
      </w:r>
    </w:p>
    <w:p w14:paraId="080D3484"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_Toc471550243 \h </w:instrText>
      </w:r>
      <w:r>
        <w:fldChar w:fldCharType="separate"/>
      </w:r>
      <w:r>
        <w:t>23</w:t>
      </w:r>
      <w:r>
        <w:fldChar w:fldCharType="end"/>
      </w:r>
    </w:p>
    <w:p w14:paraId="7DA452B0"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5</w:t>
      </w:r>
      <w:r>
        <w:tab/>
      </w:r>
      <w:r>
        <w:fldChar w:fldCharType="begin"/>
      </w:r>
      <w:r>
        <w:instrText xml:space="preserve"> PAGEREF _Toc471550244 \h </w:instrText>
      </w:r>
      <w:r>
        <w:fldChar w:fldCharType="separate"/>
      </w:r>
      <w:r>
        <w:t>23</w:t>
      </w:r>
      <w:r>
        <w:fldChar w:fldCharType="end"/>
      </w:r>
    </w:p>
    <w:p w14:paraId="2405269F"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5 – TECHNICAL ASPECTS OF LIGHTHOUSE PROJECTS</w:t>
      </w:r>
      <w:r>
        <w:tab/>
      </w:r>
      <w:r>
        <w:fldChar w:fldCharType="begin"/>
      </w:r>
      <w:r>
        <w:instrText xml:space="preserve"> PAGEREF _Toc471550245 \h </w:instrText>
      </w:r>
      <w:r>
        <w:fldChar w:fldCharType="separate"/>
      </w:r>
      <w:r>
        <w:t>24</w:t>
      </w:r>
      <w:r>
        <w:fldChar w:fldCharType="end"/>
      </w:r>
    </w:p>
    <w:p w14:paraId="74A75ED3" w14:textId="77777777" w:rsidR="004172F4" w:rsidRDefault="004172F4">
      <w:pPr>
        <w:pStyle w:val="TOC4"/>
        <w:rPr>
          <w:rFonts w:eastAsiaTheme="minorEastAsia" w:cstheme="minorBidi"/>
          <w:b w:val="0"/>
          <w:noProof/>
          <w:color w:val="auto"/>
          <w:sz w:val="24"/>
        </w:rPr>
      </w:pPr>
      <w:r>
        <w:rPr>
          <w:noProof/>
        </w:rPr>
        <w:t>MODULE 6</w:t>
      </w:r>
      <w:r>
        <w:rPr>
          <w:rFonts w:eastAsiaTheme="minorEastAsia" w:cstheme="minorBidi"/>
          <w:b w:val="0"/>
          <w:noProof/>
          <w:color w:val="auto"/>
          <w:sz w:val="24"/>
        </w:rPr>
        <w:tab/>
      </w:r>
      <w:r>
        <w:rPr>
          <w:noProof/>
        </w:rPr>
        <w:t>DOCUMENTATION</w:t>
      </w:r>
      <w:r>
        <w:rPr>
          <w:noProof/>
        </w:rPr>
        <w:tab/>
      </w:r>
      <w:r>
        <w:rPr>
          <w:noProof/>
        </w:rPr>
        <w:fldChar w:fldCharType="begin"/>
      </w:r>
      <w:r>
        <w:rPr>
          <w:noProof/>
        </w:rPr>
        <w:instrText xml:space="preserve"> PAGEREF _Toc471550246 \h </w:instrText>
      </w:r>
      <w:r>
        <w:rPr>
          <w:noProof/>
        </w:rPr>
      </w:r>
      <w:r>
        <w:rPr>
          <w:noProof/>
        </w:rPr>
        <w:fldChar w:fldCharType="separate"/>
      </w:r>
      <w:r>
        <w:rPr>
          <w:noProof/>
        </w:rPr>
        <w:t>26</w:t>
      </w:r>
      <w:r>
        <w:rPr>
          <w:noProof/>
        </w:rPr>
        <w:fldChar w:fldCharType="end"/>
      </w:r>
    </w:p>
    <w:p w14:paraId="53EDC647" w14:textId="77777777" w:rsidR="004172F4" w:rsidRDefault="004172F4">
      <w:pPr>
        <w:pStyle w:val="TOC1"/>
        <w:rPr>
          <w:rFonts w:eastAsiaTheme="minorEastAsia" w:cstheme="minorBidi"/>
          <w:b w:val="0"/>
          <w:color w:val="auto"/>
          <w:sz w:val="24"/>
        </w:rPr>
      </w:pPr>
      <w:r w:rsidRPr="00753BE0">
        <w:t>1.</w:t>
      </w:r>
      <w:r>
        <w:rPr>
          <w:rFonts w:eastAsiaTheme="minorEastAsia" w:cstheme="minorBidi"/>
          <w:b w:val="0"/>
          <w:color w:val="auto"/>
          <w:sz w:val="24"/>
        </w:rPr>
        <w:tab/>
      </w:r>
      <w:r>
        <w:t>INTRODUCTION</w:t>
      </w:r>
      <w:r>
        <w:tab/>
      </w:r>
      <w:r>
        <w:fldChar w:fldCharType="begin"/>
      </w:r>
      <w:r>
        <w:instrText xml:space="preserve"> PAGEREF _Toc471550247 \h </w:instrText>
      </w:r>
      <w:r>
        <w:fldChar w:fldCharType="separate"/>
      </w:r>
      <w:r>
        <w:t>26</w:t>
      </w:r>
      <w:r>
        <w:fldChar w:fldCharType="end"/>
      </w:r>
    </w:p>
    <w:p w14:paraId="63DC74EC" w14:textId="77777777" w:rsidR="004172F4" w:rsidRDefault="004172F4">
      <w:pPr>
        <w:pStyle w:val="TOC1"/>
        <w:rPr>
          <w:rFonts w:eastAsiaTheme="minorEastAsia" w:cstheme="minorBidi"/>
          <w:b w:val="0"/>
          <w:color w:val="auto"/>
          <w:sz w:val="24"/>
        </w:rPr>
      </w:pPr>
      <w:r w:rsidRPr="00753BE0">
        <w:t>2.</w:t>
      </w:r>
      <w:r>
        <w:rPr>
          <w:rFonts w:eastAsiaTheme="minorEastAsia" w:cstheme="minorBidi"/>
          <w:b w:val="0"/>
          <w:color w:val="auto"/>
          <w:sz w:val="24"/>
        </w:rPr>
        <w:tab/>
      </w:r>
      <w:r>
        <w:t>SUBJECT FRAMEWORK</w:t>
      </w:r>
      <w:r>
        <w:tab/>
      </w:r>
      <w:r>
        <w:fldChar w:fldCharType="begin"/>
      </w:r>
      <w:r>
        <w:instrText xml:space="preserve"> PAGEREF _Toc471550248 \h </w:instrText>
      </w:r>
      <w:r>
        <w:fldChar w:fldCharType="separate"/>
      </w:r>
      <w:r>
        <w:t>26</w:t>
      </w:r>
      <w:r>
        <w:fldChar w:fldCharType="end"/>
      </w:r>
    </w:p>
    <w:p w14:paraId="1B7E677D" w14:textId="77777777" w:rsidR="004172F4" w:rsidRDefault="004172F4">
      <w:pPr>
        <w:pStyle w:val="TOC2"/>
        <w:rPr>
          <w:rFonts w:eastAsiaTheme="minorEastAsia" w:cstheme="minorBidi"/>
          <w:color w:val="auto"/>
          <w:sz w:val="24"/>
        </w:rPr>
      </w:pPr>
      <w:r w:rsidRPr="00753BE0">
        <w:t>2.1.</w:t>
      </w:r>
      <w:r>
        <w:rPr>
          <w:rFonts w:eastAsiaTheme="minorEastAsia" w:cstheme="minorBidi"/>
          <w:color w:val="auto"/>
          <w:sz w:val="24"/>
        </w:rPr>
        <w:tab/>
      </w:r>
      <w:r>
        <w:t>Scope</w:t>
      </w:r>
      <w:r>
        <w:tab/>
      </w:r>
      <w:r>
        <w:fldChar w:fldCharType="begin"/>
      </w:r>
      <w:r>
        <w:instrText xml:space="preserve"> PAGEREF _Toc471550249 \h </w:instrText>
      </w:r>
      <w:r>
        <w:fldChar w:fldCharType="separate"/>
      </w:r>
      <w:r>
        <w:t>26</w:t>
      </w:r>
      <w:r>
        <w:fldChar w:fldCharType="end"/>
      </w:r>
    </w:p>
    <w:p w14:paraId="5B54F383" w14:textId="77777777" w:rsidR="004172F4" w:rsidRDefault="004172F4">
      <w:pPr>
        <w:pStyle w:val="TOC2"/>
        <w:rPr>
          <w:rFonts w:eastAsiaTheme="minorEastAsia" w:cstheme="minorBidi"/>
          <w:color w:val="auto"/>
          <w:sz w:val="24"/>
        </w:rPr>
      </w:pPr>
      <w:r w:rsidRPr="00753BE0">
        <w:t>2.2.</w:t>
      </w:r>
      <w:r>
        <w:rPr>
          <w:rFonts w:eastAsiaTheme="minorEastAsia" w:cstheme="minorBidi"/>
          <w:color w:val="auto"/>
          <w:sz w:val="24"/>
        </w:rPr>
        <w:tab/>
      </w:r>
      <w:r>
        <w:t>Aims of Module 6</w:t>
      </w:r>
      <w:r>
        <w:tab/>
      </w:r>
      <w:r>
        <w:fldChar w:fldCharType="begin"/>
      </w:r>
      <w:r>
        <w:instrText xml:space="preserve"> PAGEREF _Toc471550250 \h </w:instrText>
      </w:r>
      <w:r>
        <w:fldChar w:fldCharType="separate"/>
      </w:r>
      <w:r>
        <w:t>26</w:t>
      </w:r>
      <w:r>
        <w:fldChar w:fldCharType="end"/>
      </w:r>
    </w:p>
    <w:p w14:paraId="650EBEE8" w14:textId="77777777" w:rsidR="004172F4" w:rsidRDefault="004172F4">
      <w:pPr>
        <w:pStyle w:val="TOC1"/>
        <w:rPr>
          <w:rFonts w:eastAsiaTheme="minorEastAsia" w:cstheme="minorBidi"/>
          <w:b w:val="0"/>
          <w:color w:val="auto"/>
          <w:sz w:val="24"/>
        </w:rPr>
      </w:pPr>
      <w:r w:rsidRPr="00753BE0">
        <w:t>3.</w:t>
      </w:r>
      <w:r>
        <w:rPr>
          <w:rFonts w:eastAsiaTheme="minorEastAsia" w:cstheme="minorBidi"/>
          <w:b w:val="0"/>
          <w:color w:val="auto"/>
          <w:sz w:val="24"/>
        </w:rPr>
        <w:tab/>
      </w:r>
      <w:r>
        <w:t>DETAILED TEACHING SYLLABUS FOR MODULE 6 – DOCUMENTATION</w:t>
      </w:r>
      <w:r>
        <w:tab/>
      </w:r>
      <w:r>
        <w:fldChar w:fldCharType="begin"/>
      </w:r>
      <w:r>
        <w:instrText xml:space="preserve"> PAGEREF _Toc471550251 \h </w:instrText>
      </w:r>
      <w:r>
        <w:fldChar w:fldCharType="separate"/>
      </w:r>
      <w:r>
        <w:t>27</w:t>
      </w:r>
      <w:r>
        <w:fldChar w:fldCharType="end"/>
      </w:r>
    </w:p>
    <w:p w14:paraId="662A1382" w14:textId="77777777" w:rsidR="00642025" w:rsidRPr="00093294" w:rsidRDefault="002A29D4" w:rsidP="007B7FEC">
      <w:pPr>
        <w:rPr>
          <w:color w:val="00558C" w:themeColor="accent1"/>
        </w:rPr>
      </w:pPr>
      <w:r w:rsidRPr="00093294">
        <w:rPr>
          <w:b/>
          <w:color w:val="00558C" w:themeColor="accent1"/>
        </w:rPr>
        <w:fldChar w:fldCharType="end"/>
      </w:r>
    </w:p>
    <w:p w14:paraId="00EC0967" w14:textId="77777777" w:rsidR="004172F4" w:rsidRDefault="004172F4">
      <w:pPr>
        <w:spacing w:after="200" w:line="276" w:lineRule="auto"/>
        <w:rPr>
          <w:b/>
          <w:color w:val="009FE3" w:themeColor="accent2"/>
          <w:sz w:val="40"/>
          <w:szCs w:val="40"/>
        </w:rPr>
      </w:pPr>
      <w:r>
        <w:br w:type="page"/>
      </w:r>
    </w:p>
    <w:p w14:paraId="773B43A1" w14:textId="205BE850" w:rsidR="00D36983" w:rsidRPr="00093294" w:rsidRDefault="00D36983" w:rsidP="00D36983">
      <w:pPr>
        <w:pStyle w:val="ListofFigures"/>
      </w:pPr>
      <w:r w:rsidRPr="00093294">
        <w:lastRenderedPageBreak/>
        <w:t>List of Tables</w:t>
      </w:r>
    </w:p>
    <w:p w14:paraId="5AD850F7" w14:textId="77777777" w:rsidR="004172F4" w:rsidRDefault="00D36983">
      <w:pPr>
        <w:pStyle w:val="TableofFigures"/>
        <w:rPr>
          <w:rFonts w:eastAsiaTheme="minorEastAsia" w:cstheme="minorBidi"/>
          <w:i w:val="0"/>
          <w:noProof/>
          <w:sz w:val="24"/>
        </w:rPr>
      </w:pPr>
      <w:r w:rsidRPr="00093294">
        <w:fldChar w:fldCharType="begin"/>
      </w:r>
      <w:r w:rsidRPr="00093294">
        <w:instrText xml:space="preserve"> TOC \t "Table caption" \c </w:instrText>
      </w:r>
      <w:r w:rsidRPr="00093294">
        <w:fldChar w:fldCharType="separate"/>
      </w:r>
      <w:r w:rsidR="004172F4">
        <w:rPr>
          <w:noProof/>
        </w:rPr>
        <w:t>Table 1</w:t>
      </w:r>
      <w:r w:rsidR="004172F4">
        <w:rPr>
          <w:rFonts w:eastAsiaTheme="minorEastAsia" w:cstheme="minorBidi"/>
          <w:i w:val="0"/>
          <w:noProof/>
          <w:sz w:val="24"/>
        </w:rPr>
        <w:tab/>
      </w:r>
      <w:r w:rsidR="004172F4">
        <w:rPr>
          <w:noProof/>
        </w:rPr>
        <w:t>Levels of Competence</w:t>
      </w:r>
      <w:r w:rsidR="004172F4">
        <w:rPr>
          <w:noProof/>
        </w:rPr>
        <w:tab/>
      </w:r>
      <w:r w:rsidR="004172F4">
        <w:rPr>
          <w:noProof/>
        </w:rPr>
        <w:fldChar w:fldCharType="begin"/>
      </w:r>
      <w:r w:rsidR="004172F4">
        <w:rPr>
          <w:noProof/>
        </w:rPr>
        <w:instrText xml:space="preserve"> PAGEREF _Toc471550252 \h </w:instrText>
      </w:r>
      <w:r w:rsidR="004172F4">
        <w:rPr>
          <w:noProof/>
        </w:rPr>
      </w:r>
      <w:r w:rsidR="004172F4">
        <w:rPr>
          <w:noProof/>
        </w:rPr>
        <w:fldChar w:fldCharType="separate"/>
      </w:r>
      <w:r w:rsidR="004172F4">
        <w:rPr>
          <w:noProof/>
        </w:rPr>
        <w:t>9</w:t>
      </w:r>
      <w:r w:rsidR="004172F4">
        <w:rPr>
          <w:noProof/>
        </w:rPr>
        <w:fldChar w:fldCharType="end"/>
      </w:r>
    </w:p>
    <w:p w14:paraId="37A6F690" w14:textId="77777777" w:rsidR="004172F4" w:rsidRDefault="004172F4">
      <w:pPr>
        <w:pStyle w:val="TableofFigures"/>
        <w:rPr>
          <w:rFonts w:eastAsiaTheme="minorEastAsia" w:cstheme="minorBidi"/>
          <w:i w:val="0"/>
          <w:noProof/>
          <w:sz w:val="24"/>
        </w:rPr>
      </w:pPr>
      <w:r>
        <w:rPr>
          <w:noProof/>
        </w:rPr>
        <w:t>Table 2</w:t>
      </w:r>
      <w:r>
        <w:rPr>
          <w:rFonts w:eastAsiaTheme="minorEastAsia" w:cstheme="minorBidi"/>
          <w:i w:val="0"/>
          <w:noProof/>
          <w:sz w:val="24"/>
        </w:rPr>
        <w:tab/>
      </w:r>
      <w:r>
        <w:rPr>
          <w:noProof/>
        </w:rPr>
        <w:t>Example Course Outline Planning Programme</w:t>
      </w:r>
      <w:r>
        <w:rPr>
          <w:noProof/>
        </w:rPr>
        <w:tab/>
      </w:r>
      <w:r>
        <w:rPr>
          <w:noProof/>
        </w:rPr>
        <w:fldChar w:fldCharType="begin"/>
      </w:r>
      <w:r>
        <w:rPr>
          <w:noProof/>
        </w:rPr>
        <w:instrText xml:space="preserve"> PAGEREF _Toc471550253 \h </w:instrText>
      </w:r>
      <w:r>
        <w:rPr>
          <w:noProof/>
        </w:rPr>
      </w:r>
      <w:r>
        <w:rPr>
          <w:noProof/>
        </w:rPr>
        <w:fldChar w:fldCharType="separate"/>
      </w:r>
      <w:r>
        <w:rPr>
          <w:noProof/>
        </w:rPr>
        <w:t>12</w:t>
      </w:r>
      <w:r>
        <w:rPr>
          <w:noProof/>
        </w:rPr>
        <w:fldChar w:fldCharType="end"/>
      </w:r>
    </w:p>
    <w:p w14:paraId="1B4DBC32" w14:textId="77777777" w:rsidR="004172F4" w:rsidRDefault="004172F4">
      <w:pPr>
        <w:pStyle w:val="TableofFigures"/>
        <w:rPr>
          <w:rFonts w:eastAsiaTheme="minorEastAsia" w:cstheme="minorBidi"/>
          <w:i w:val="0"/>
          <w:noProof/>
          <w:sz w:val="24"/>
        </w:rPr>
      </w:pPr>
      <w:r>
        <w:rPr>
          <w:noProof/>
        </w:rPr>
        <w:t>Table 3</w:t>
      </w:r>
      <w:r>
        <w:rPr>
          <w:rFonts w:eastAsiaTheme="minorEastAsia" w:cstheme="minorBidi"/>
          <w:i w:val="0"/>
          <w:noProof/>
          <w:sz w:val="24"/>
        </w:rPr>
        <w:tab/>
      </w:r>
      <w:r>
        <w:rPr>
          <w:noProof/>
        </w:rPr>
        <w:t>Model Course Outline</w:t>
      </w:r>
      <w:r>
        <w:rPr>
          <w:noProof/>
        </w:rPr>
        <w:tab/>
      </w:r>
      <w:r>
        <w:rPr>
          <w:noProof/>
        </w:rPr>
        <w:fldChar w:fldCharType="begin"/>
      </w:r>
      <w:r>
        <w:rPr>
          <w:noProof/>
        </w:rPr>
        <w:instrText xml:space="preserve"> PAGEREF _Toc471550254 \h </w:instrText>
      </w:r>
      <w:r>
        <w:rPr>
          <w:noProof/>
        </w:rPr>
      </w:r>
      <w:r>
        <w:rPr>
          <w:noProof/>
        </w:rPr>
        <w:fldChar w:fldCharType="separate"/>
      </w:r>
      <w:r>
        <w:rPr>
          <w:noProof/>
        </w:rPr>
        <w:t>13</w:t>
      </w:r>
      <w:r>
        <w:rPr>
          <w:noProof/>
        </w:rPr>
        <w:fldChar w:fldCharType="end"/>
      </w:r>
    </w:p>
    <w:p w14:paraId="10398164" w14:textId="77777777" w:rsidR="004172F4" w:rsidRDefault="004172F4">
      <w:pPr>
        <w:pStyle w:val="TableofFigures"/>
        <w:rPr>
          <w:rFonts w:eastAsiaTheme="minorEastAsia" w:cstheme="minorBidi"/>
          <w:i w:val="0"/>
          <w:noProof/>
          <w:sz w:val="24"/>
        </w:rPr>
      </w:pPr>
      <w:r>
        <w:rPr>
          <w:noProof/>
        </w:rPr>
        <w:t>Table 4</w:t>
      </w:r>
      <w:r>
        <w:rPr>
          <w:rFonts w:eastAsiaTheme="minorEastAsia" w:cstheme="minorBidi"/>
          <w:i w:val="0"/>
          <w:noProof/>
          <w:sz w:val="24"/>
        </w:rPr>
        <w:tab/>
      </w:r>
      <w:r>
        <w:rPr>
          <w:noProof/>
        </w:rPr>
        <w:t>Detailed Teaching Syllabus - Module 1</w:t>
      </w:r>
      <w:r>
        <w:rPr>
          <w:noProof/>
        </w:rPr>
        <w:tab/>
      </w:r>
      <w:r>
        <w:rPr>
          <w:noProof/>
        </w:rPr>
        <w:fldChar w:fldCharType="begin"/>
      </w:r>
      <w:r>
        <w:rPr>
          <w:noProof/>
        </w:rPr>
        <w:instrText xml:space="preserve"> PAGEREF _Toc471550255 \h </w:instrText>
      </w:r>
      <w:r>
        <w:rPr>
          <w:noProof/>
        </w:rPr>
      </w:r>
      <w:r>
        <w:rPr>
          <w:noProof/>
        </w:rPr>
        <w:fldChar w:fldCharType="separate"/>
      </w:r>
      <w:r>
        <w:rPr>
          <w:noProof/>
        </w:rPr>
        <w:t>15</w:t>
      </w:r>
      <w:r>
        <w:rPr>
          <w:noProof/>
        </w:rPr>
        <w:fldChar w:fldCharType="end"/>
      </w:r>
    </w:p>
    <w:p w14:paraId="092587CA" w14:textId="77777777" w:rsidR="004172F4" w:rsidRDefault="004172F4">
      <w:pPr>
        <w:pStyle w:val="TableofFigures"/>
        <w:rPr>
          <w:rFonts w:eastAsiaTheme="minorEastAsia" w:cstheme="minorBidi"/>
          <w:i w:val="0"/>
          <w:noProof/>
          <w:sz w:val="24"/>
        </w:rPr>
      </w:pPr>
      <w:r>
        <w:rPr>
          <w:noProof/>
        </w:rPr>
        <w:t>Table 5</w:t>
      </w:r>
      <w:r>
        <w:rPr>
          <w:rFonts w:eastAsiaTheme="minorEastAsia" w:cstheme="minorBidi"/>
          <w:i w:val="0"/>
          <w:noProof/>
          <w:sz w:val="24"/>
        </w:rPr>
        <w:tab/>
      </w:r>
      <w:r>
        <w:rPr>
          <w:noProof/>
        </w:rPr>
        <w:t>Detailed Teaching Syllabus - Module 2</w:t>
      </w:r>
      <w:r>
        <w:rPr>
          <w:noProof/>
        </w:rPr>
        <w:tab/>
      </w:r>
      <w:r>
        <w:rPr>
          <w:noProof/>
        </w:rPr>
        <w:fldChar w:fldCharType="begin"/>
      </w:r>
      <w:r>
        <w:rPr>
          <w:noProof/>
        </w:rPr>
        <w:instrText xml:space="preserve"> PAGEREF _Toc471550256 \h </w:instrText>
      </w:r>
      <w:r>
        <w:rPr>
          <w:noProof/>
        </w:rPr>
      </w:r>
      <w:r>
        <w:rPr>
          <w:noProof/>
        </w:rPr>
        <w:fldChar w:fldCharType="separate"/>
      </w:r>
      <w:r>
        <w:rPr>
          <w:noProof/>
        </w:rPr>
        <w:t>17</w:t>
      </w:r>
      <w:r>
        <w:rPr>
          <w:noProof/>
        </w:rPr>
        <w:fldChar w:fldCharType="end"/>
      </w:r>
    </w:p>
    <w:p w14:paraId="7FD6F52B" w14:textId="77777777" w:rsidR="004172F4" w:rsidRDefault="004172F4">
      <w:pPr>
        <w:pStyle w:val="TableofFigures"/>
        <w:rPr>
          <w:rFonts w:eastAsiaTheme="minorEastAsia" w:cstheme="minorBidi"/>
          <w:i w:val="0"/>
          <w:noProof/>
          <w:sz w:val="24"/>
        </w:rPr>
      </w:pPr>
      <w:r>
        <w:rPr>
          <w:noProof/>
        </w:rPr>
        <w:t>Table 6</w:t>
      </w:r>
      <w:r>
        <w:rPr>
          <w:rFonts w:eastAsiaTheme="minorEastAsia" w:cstheme="minorBidi"/>
          <w:i w:val="0"/>
          <w:noProof/>
          <w:sz w:val="24"/>
        </w:rPr>
        <w:tab/>
      </w:r>
      <w:r>
        <w:rPr>
          <w:noProof/>
        </w:rPr>
        <w:t>Detailed Teaching Syllabus - Module 3</w:t>
      </w:r>
      <w:r>
        <w:rPr>
          <w:noProof/>
        </w:rPr>
        <w:tab/>
      </w:r>
      <w:r>
        <w:rPr>
          <w:noProof/>
        </w:rPr>
        <w:fldChar w:fldCharType="begin"/>
      </w:r>
      <w:r>
        <w:rPr>
          <w:noProof/>
        </w:rPr>
        <w:instrText xml:space="preserve"> PAGEREF _Toc471550257 \h </w:instrText>
      </w:r>
      <w:r>
        <w:rPr>
          <w:noProof/>
        </w:rPr>
      </w:r>
      <w:r>
        <w:rPr>
          <w:noProof/>
        </w:rPr>
        <w:fldChar w:fldCharType="separate"/>
      </w:r>
      <w:r>
        <w:rPr>
          <w:noProof/>
        </w:rPr>
        <w:t>19</w:t>
      </w:r>
      <w:r>
        <w:rPr>
          <w:noProof/>
        </w:rPr>
        <w:fldChar w:fldCharType="end"/>
      </w:r>
    </w:p>
    <w:p w14:paraId="748879F0" w14:textId="77777777" w:rsidR="004172F4" w:rsidRDefault="004172F4">
      <w:pPr>
        <w:pStyle w:val="TableofFigures"/>
        <w:rPr>
          <w:rFonts w:eastAsiaTheme="minorEastAsia" w:cstheme="minorBidi"/>
          <w:i w:val="0"/>
          <w:noProof/>
          <w:sz w:val="24"/>
        </w:rPr>
      </w:pPr>
      <w:r>
        <w:rPr>
          <w:noProof/>
        </w:rPr>
        <w:t>Table 7</w:t>
      </w:r>
      <w:r>
        <w:rPr>
          <w:rFonts w:eastAsiaTheme="minorEastAsia" w:cstheme="minorBidi"/>
          <w:i w:val="0"/>
          <w:noProof/>
          <w:sz w:val="24"/>
        </w:rPr>
        <w:tab/>
      </w:r>
      <w:r>
        <w:rPr>
          <w:noProof/>
        </w:rPr>
        <w:t>Detailed Teaching Syllabus - Module 4</w:t>
      </w:r>
      <w:r>
        <w:rPr>
          <w:noProof/>
        </w:rPr>
        <w:tab/>
      </w:r>
      <w:r>
        <w:rPr>
          <w:noProof/>
        </w:rPr>
        <w:fldChar w:fldCharType="begin"/>
      </w:r>
      <w:r>
        <w:rPr>
          <w:noProof/>
        </w:rPr>
        <w:instrText xml:space="preserve"> PAGEREF _Toc471550258 \h </w:instrText>
      </w:r>
      <w:r>
        <w:rPr>
          <w:noProof/>
        </w:rPr>
      </w:r>
      <w:r>
        <w:rPr>
          <w:noProof/>
        </w:rPr>
        <w:fldChar w:fldCharType="separate"/>
      </w:r>
      <w:r>
        <w:rPr>
          <w:noProof/>
        </w:rPr>
        <w:t>21</w:t>
      </w:r>
      <w:r>
        <w:rPr>
          <w:noProof/>
        </w:rPr>
        <w:fldChar w:fldCharType="end"/>
      </w:r>
    </w:p>
    <w:p w14:paraId="32BAEE30" w14:textId="77777777" w:rsidR="004172F4" w:rsidRDefault="004172F4">
      <w:pPr>
        <w:pStyle w:val="TableofFigures"/>
        <w:rPr>
          <w:rFonts w:eastAsiaTheme="minorEastAsia" w:cstheme="minorBidi"/>
          <w:i w:val="0"/>
          <w:noProof/>
          <w:sz w:val="24"/>
        </w:rPr>
      </w:pPr>
      <w:r>
        <w:rPr>
          <w:noProof/>
        </w:rPr>
        <w:t>Table 8</w:t>
      </w:r>
      <w:r>
        <w:rPr>
          <w:rFonts w:eastAsiaTheme="minorEastAsia" w:cstheme="minorBidi"/>
          <w:i w:val="0"/>
          <w:noProof/>
          <w:sz w:val="24"/>
        </w:rPr>
        <w:tab/>
      </w:r>
      <w:r>
        <w:rPr>
          <w:noProof/>
        </w:rPr>
        <w:t>Detailed Teaching Syllabus - Module 5</w:t>
      </w:r>
      <w:r>
        <w:rPr>
          <w:noProof/>
        </w:rPr>
        <w:tab/>
      </w:r>
      <w:r>
        <w:rPr>
          <w:noProof/>
        </w:rPr>
        <w:fldChar w:fldCharType="begin"/>
      </w:r>
      <w:r>
        <w:rPr>
          <w:noProof/>
        </w:rPr>
        <w:instrText xml:space="preserve"> PAGEREF _Toc471550259 \h </w:instrText>
      </w:r>
      <w:r>
        <w:rPr>
          <w:noProof/>
        </w:rPr>
      </w:r>
      <w:r>
        <w:rPr>
          <w:noProof/>
        </w:rPr>
        <w:fldChar w:fldCharType="separate"/>
      </w:r>
      <w:r>
        <w:rPr>
          <w:noProof/>
        </w:rPr>
        <w:t>24</w:t>
      </w:r>
      <w:r>
        <w:rPr>
          <w:noProof/>
        </w:rPr>
        <w:fldChar w:fldCharType="end"/>
      </w:r>
    </w:p>
    <w:p w14:paraId="485086F9" w14:textId="77777777" w:rsidR="004172F4" w:rsidRDefault="004172F4">
      <w:pPr>
        <w:pStyle w:val="TableofFigures"/>
        <w:rPr>
          <w:rFonts w:eastAsiaTheme="minorEastAsia" w:cstheme="minorBidi"/>
          <w:i w:val="0"/>
          <w:noProof/>
          <w:sz w:val="24"/>
        </w:rPr>
      </w:pPr>
      <w:r>
        <w:rPr>
          <w:noProof/>
        </w:rPr>
        <w:t>Table 9</w:t>
      </w:r>
      <w:r>
        <w:rPr>
          <w:rFonts w:eastAsiaTheme="minorEastAsia" w:cstheme="minorBidi"/>
          <w:i w:val="0"/>
          <w:noProof/>
          <w:sz w:val="24"/>
        </w:rPr>
        <w:tab/>
      </w:r>
      <w:r>
        <w:rPr>
          <w:noProof/>
        </w:rPr>
        <w:t>Detailed Teaching Syllabus - Module 6</w:t>
      </w:r>
      <w:r>
        <w:rPr>
          <w:noProof/>
        </w:rPr>
        <w:tab/>
      </w:r>
      <w:r>
        <w:rPr>
          <w:noProof/>
        </w:rPr>
        <w:fldChar w:fldCharType="begin"/>
      </w:r>
      <w:r>
        <w:rPr>
          <w:noProof/>
        </w:rPr>
        <w:instrText xml:space="preserve"> PAGEREF _Toc471550260 \h </w:instrText>
      </w:r>
      <w:r>
        <w:rPr>
          <w:noProof/>
        </w:rPr>
      </w:r>
      <w:r>
        <w:rPr>
          <w:noProof/>
        </w:rPr>
        <w:fldChar w:fldCharType="separate"/>
      </w:r>
      <w:r>
        <w:rPr>
          <w:noProof/>
        </w:rPr>
        <w:t>27</w:t>
      </w:r>
      <w:r>
        <w:rPr>
          <w:noProof/>
        </w:rPr>
        <w:fldChar w:fldCharType="end"/>
      </w:r>
    </w:p>
    <w:p w14:paraId="106AD605" w14:textId="77777777" w:rsidR="00D36983" w:rsidRPr="00093294" w:rsidRDefault="00D36983" w:rsidP="00D36983">
      <w:r w:rsidRPr="00093294">
        <w:fldChar w:fldCharType="end"/>
      </w:r>
    </w:p>
    <w:p w14:paraId="61F66481" w14:textId="5456C8A3" w:rsidR="00EB6F3C" w:rsidRPr="00093294" w:rsidRDefault="00EB6F3C" w:rsidP="00883AE3"/>
    <w:p w14:paraId="447A8D9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C95D250" w14:textId="77777777" w:rsidR="00465491" w:rsidRPr="00093294" w:rsidRDefault="00465491" w:rsidP="00465491">
      <w:pPr>
        <w:pStyle w:val="Forward"/>
      </w:pPr>
      <w:bookmarkStart w:id="3" w:name="_Toc419881195"/>
      <w:r w:rsidRPr="00093294">
        <w:lastRenderedPageBreak/>
        <w:t>FOREWORD</w:t>
      </w:r>
      <w:bookmarkEnd w:id="3"/>
    </w:p>
    <w:p w14:paraId="0AB20A5A" w14:textId="77777777" w:rsidR="00465491" w:rsidRPr="00093294" w:rsidRDefault="00465491" w:rsidP="00465491">
      <w:pPr>
        <w:pStyle w:val="BodyText"/>
      </w:pPr>
      <w:bookmarkStart w:id="4" w:name="_Toc419881196"/>
      <w:r w:rsidRPr="00093294">
        <w:t>The International Association of Marine Aids to Navigation and Lighthouse Authorities (IALA) recognises that training in all aspects of the management of Aids to Navigation (AtoN) service delivery is critical to the consistent provision of that AtoN service.</w:t>
      </w:r>
      <w:bookmarkEnd w:id="4"/>
    </w:p>
    <w:p w14:paraId="6B43D684" w14:textId="67C4EFD8" w:rsidR="00465491" w:rsidRPr="00093294" w:rsidRDefault="00465491" w:rsidP="00465491">
      <w:pPr>
        <w:pStyle w:val="BodyText"/>
      </w:pPr>
      <w:r w:rsidRPr="00093294">
        <w:t xml:space="preserve">Taking into account that under the SOLAS Convention, Chapter V,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w:t>
      </w:r>
      <w:ins w:id="5" w:author="Seamus Doyle" w:date="2018-08-31T13:57:00Z">
        <w:r w:rsidR="00266D28">
          <w:t>R0</w:t>
        </w:r>
      </w:ins>
      <w:del w:id="6" w:author="Seamus Doyle" w:date="2018-08-31T13:57:00Z">
        <w:r w:rsidRPr="00093294" w:rsidDel="00266D28">
          <w:delText>E-</w:delText>
        </w:r>
      </w:del>
      <w:r w:rsidRPr="00093294">
        <w:t>141 on Standards for Training and Certification of AtoN personnel.</w:t>
      </w:r>
    </w:p>
    <w:p w14:paraId="24896C28" w14:textId="4555BDFD" w:rsidR="00465491" w:rsidRPr="00093294" w:rsidRDefault="00465491" w:rsidP="00465491">
      <w:pPr>
        <w:pStyle w:val="BodyText"/>
      </w:pPr>
      <w:r w:rsidRPr="00093294">
        <w:t xml:space="preserve">IALA Committees working closely with the IALA World Wide Academy (The Academy) have developed a series of model courses for AtoN personnel having </w:t>
      </w:r>
      <w:ins w:id="7" w:author="Seamus Doyle" w:date="2018-08-31T13:57:00Z">
        <w:r w:rsidR="00266D28">
          <w:t>R0</w:t>
        </w:r>
      </w:ins>
      <w:del w:id="8" w:author="Seamus Doyle" w:date="2018-08-31T13:57:00Z">
        <w:r w:rsidRPr="00093294" w:rsidDel="00266D28">
          <w:delText>E-</w:delText>
        </w:r>
      </w:del>
      <w:r w:rsidRPr="00093294">
        <w:t xml:space="preserve">141 Level 1 management functions.  This model course on Level 1 Aids to Navigation Manager Training should be read in conjunction with IALA Recommendation </w:t>
      </w:r>
      <w:ins w:id="9" w:author="Seamus Doyle" w:date="2018-08-31T13:58:00Z">
        <w:r w:rsidR="00266D28">
          <w:t>R0</w:t>
        </w:r>
      </w:ins>
      <w:del w:id="10" w:author="Seamus Doyle" w:date="2018-08-31T13:58:00Z">
        <w:r w:rsidRPr="00093294" w:rsidDel="00266D28">
          <w:delText xml:space="preserve">E- </w:delText>
        </w:r>
      </w:del>
      <w:r w:rsidRPr="00093294">
        <w:t>141 on Standards for Training and Certification of AtoN Personnel</w:t>
      </w:r>
      <w:r w:rsidR="00E4733B" w:rsidRPr="00093294">
        <w:rPr>
          <w:rStyle w:val="FootnoteReference"/>
        </w:rPr>
        <w:footnoteReference w:id="1"/>
      </w:r>
      <w:r w:rsidR="00BD21FE" w:rsidRPr="00093294">
        <w:t>.</w:t>
      </w:r>
      <w:r w:rsidR="0031400E" w:rsidRPr="00093294">
        <w:t xml:space="preserve"> </w:t>
      </w:r>
      <w:r w:rsidRPr="00093294">
        <w:t xml:space="preserve"> Mindful of the desire to harmonise the delivery of its published model courses, IALA has developed Guidelines for the accreditation and approval process for both AtoN personnel training (Guideline </w:t>
      </w:r>
      <w:ins w:id="11" w:author="Seamus Doyle" w:date="2018-08-31T13:58:00Z">
        <w:r w:rsidR="00266D28">
          <w:t>G</w:t>
        </w:r>
      </w:ins>
      <w:r w:rsidRPr="00093294">
        <w:t xml:space="preserve">1100) and Vessel Traffic Service training (Guideline </w:t>
      </w:r>
      <w:ins w:id="12" w:author="Seamus Doyle" w:date="2018-08-31T13:58:00Z">
        <w:r w:rsidR="00266D28">
          <w:t>G</w:t>
        </w:r>
      </w:ins>
      <w:r w:rsidRPr="00093294">
        <w:t>1014).</w:t>
      </w:r>
    </w:p>
    <w:p w14:paraId="47070B14" w14:textId="77777777" w:rsidR="00465491" w:rsidRPr="00093294" w:rsidRDefault="00465491" w:rsidP="00465491">
      <w:pPr>
        <w:pStyle w:val="BodyText"/>
      </w:pPr>
      <w:r w:rsidRPr="00093294">
        <w:t xml:space="preserve">This model course is intended to provide national members and other appropriate authorities charged with the provision of AtoN services with specific guidance on the training of AtoN managers. It is intended to be delivered by The Academy or a Training Organisation accredited by a national Competent Authority. </w:t>
      </w:r>
      <w:r w:rsidR="005C71FF" w:rsidRPr="00093294">
        <w:t xml:space="preserve"> </w:t>
      </w:r>
      <w:r w:rsidRPr="00093294">
        <w:t>Assistance in implementing this and other model courses may be obtained from the IALA World Wide Academy at the following address:</w:t>
      </w:r>
    </w:p>
    <w:p w14:paraId="7440E238" w14:textId="77777777" w:rsidR="00D95BDA" w:rsidRPr="00093294" w:rsidRDefault="00D95BDA" w:rsidP="00465491">
      <w:pPr>
        <w:pStyle w:val="BodyText"/>
      </w:pPr>
    </w:p>
    <w:p w14:paraId="78336405" w14:textId="77777777" w:rsidR="00D95BDA" w:rsidRPr="00093294" w:rsidRDefault="00D95BDA" w:rsidP="00465491">
      <w:pPr>
        <w:pStyle w:val="BodyText"/>
      </w:pPr>
    </w:p>
    <w:p w14:paraId="66910063" w14:textId="77777777" w:rsidR="00465491" w:rsidRPr="00093294" w:rsidRDefault="00465491" w:rsidP="00F42554">
      <w:pPr>
        <w:pStyle w:val="BodyText"/>
        <w:tabs>
          <w:tab w:val="left" w:pos="6521"/>
          <w:tab w:val="left" w:pos="7513"/>
        </w:tabs>
        <w:rPr>
          <w:lang w:eastAsia="de-DE"/>
        </w:rPr>
      </w:pPr>
      <w:r w:rsidRPr="00093294">
        <w:rPr>
          <w:lang w:eastAsia="de-DE"/>
        </w:rPr>
        <w:t>The Dean</w:t>
      </w:r>
    </w:p>
    <w:p w14:paraId="63C8B772" w14:textId="77777777" w:rsidR="00465491" w:rsidRPr="00093294" w:rsidRDefault="00465491" w:rsidP="00F42554">
      <w:pPr>
        <w:pStyle w:val="BodyText"/>
        <w:tabs>
          <w:tab w:val="left" w:pos="6521"/>
          <w:tab w:val="left" w:pos="7513"/>
        </w:tabs>
        <w:rPr>
          <w:lang w:eastAsia="de-DE"/>
        </w:rPr>
      </w:pPr>
      <w:r w:rsidRPr="00093294">
        <w:rPr>
          <w:lang w:eastAsia="de-DE"/>
        </w:rPr>
        <w:t>IALA World Wide Academy</w:t>
      </w:r>
      <w:r w:rsidRPr="00093294">
        <w:rPr>
          <w:lang w:eastAsia="de-DE"/>
        </w:rPr>
        <w:tab/>
        <w:t>Tel:</w:t>
      </w:r>
      <w:r w:rsidRPr="00093294">
        <w:rPr>
          <w:lang w:eastAsia="de-DE"/>
        </w:rPr>
        <w:tab/>
        <w:t>(+) 33 1 34 51 70 01</w:t>
      </w:r>
    </w:p>
    <w:p w14:paraId="26327652" w14:textId="77777777" w:rsidR="00465491" w:rsidRPr="00093294" w:rsidRDefault="00465491" w:rsidP="00F42554">
      <w:pPr>
        <w:pStyle w:val="BodyText"/>
        <w:tabs>
          <w:tab w:val="left" w:pos="6521"/>
          <w:tab w:val="left" w:pos="7513"/>
        </w:tabs>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78F1DC76" w14:textId="77777777" w:rsidR="00465491" w:rsidRPr="00093294" w:rsidRDefault="00465491" w:rsidP="00F42554">
      <w:pPr>
        <w:pStyle w:val="BodyText"/>
        <w:tabs>
          <w:tab w:val="left" w:pos="6521"/>
          <w:tab w:val="left" w:pos="7513"/>
        </w:tabs>
      </w:pPr>
      <w:r w:rsidRPr="00093294">
        <w:rPr>
          <w:lang w:eastAsia="de-DE"/>
        </w:rPr>
        <w:t>Saint Germain-en-Laye</w:t>
      </w:r>
      <w:r w:rsidRPr="00093294">
        <w:rPr>
          <w:lang w:eastAsia="de-DE"/>
        </w:rPr>
        <w:tab/>
        <w:t>e-mail:</w:t>
      </w:r>
      <w:r w:rsidRPr="00093294">
        <w:rPr>
          <w:lang w:eastAsia="de-DE"/>
        </w:rPr>
        <w:tab/>
      </w:r>
      <w:hyperlink r:id="rId13" w:history="1">
        <w:r w:rsidRPr="00093294">
          <w:rPr>
            <w:rStyle w:val="Hyperlink"/>
            <w:rFonts w:eastAsia="Calibri"/>
          </w:rPr>
          <w:t>academy@iala-aism.org</w:t>
        </w:r>
      </w:hyperlink>
    </w:p>
    <w:p w14:paraId="71A38F4E" w14:textId="77777777" w:rsidR="002E22F4" w:rsidRPr="00093294" w:rsidRDefault="00465491" w:rsidP="00AC1940">
      <w:pPr>
        <w:pStyle w:val="BodyText"/>
        <w:tabs>
          <w:tab w:val="left" w:pos="6521"/>
          <w:tab w:val="left" w:pos="7513"/>
        </w:tabs>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4" w:history="1">
        <w:r w:rsidRPr="00093294">
          <w:rPr>
            <w:rStyle w:val="Hyperlink"/>
            <w:rFonts w:cs="Arial"/>
            <w:lang w:eastAsia="de-DE"/>
          </w:rPr>
          <w:t>www.iala-aism.org</w:t>
        </w:r>
      </w:hyperlink>
    </w:p>
    <w:p w14:paraId="2ABD87AB" w14:textId="77777777" w:rsidR="00465491" w:rsidRPr="00093294" w:rsidRDefault="00465491" w:rsidP="00AC1940">
      <w:pPr>
        <w:pStyle w:val="BodyText"/>
        <w:tabs>
          <w:tab w:val="left" w:pos="6521"/>
          <w:tab w:val="left" w:pos="7513"/>
        </w:tabs>
      </w:pPr>
      <w:r w:rsidRPr="00093294">
        <w:br w:type="page"/>
      </w:r>
    </w:p>
    <w:p w14:paraId="440A66FD" w14:textId="77777777" w:rsidR="00465491" w:rsidRPr="00093294" w:rsidRDefault="00513460" w:rsidP="00513460">
      <w:pPr>
        <w:pStyle w:val="Part"/>
      </w:pPr>
      <w:bookmarkStart w:id="13" w:name="_Toc442348085"/>
      <w:bookmarkStart w:id="14" w:name="_Toc471550184"/>
      <w:r w:rsidRPr="00093294">
        <w:lastRenderedPageBreak/>
        <w:t xml:space="preserve">- </w:t>
      </w:r>
      <w:r w:rsidR="007D747F" w:rsidRPr="00093294">
        <w:rPr>
          <w:caps w:val="0"/>
        </w:rPr>
        <w:t>COURSE OVERVIEW</w:t>
      </w:r>
      <w:bookmarkEnd w:id="13"/>
      <w:bookmarkEnd w:id="14"/>
    </w:p>
    <w:p w14:paraId="5E1DD6C5" w14:textId="77777777" w:rsidR="00465491" w:rsidRPr="00093294" w:rsidRDefault="00465491" w:rsidP="00871F1F">
      <w:pPr>
        <w:pStyle w:val="Heading1"/>
        <w:numPr>
          <w:ilvl w:val="0"/>
          <w:numId w:val="18"/>
        </w:numPr>
      </w:pPr>
      <w:bookmarkStart w:id="15" w:name="_Toc442348086"/>
      <w:bookmarkStart w:id="16" w:name="_Toc471550185"/>
      <w:r w:rsidRPr="00093294">
        <w:t>O</w:t>
      </w:r>
      <w:r w:rsidR="00BB3211" w:rsidRPr="00093294">
        <w:t>VERVIEW</w:t>
      </w:r>
      <w:bookmarkEnd w:id="15"/>
      <w:bookmarkEnd w:id="16"/>
    </w:p>
    <w:p w14:paraId="39C51BC2" w14:textId="77777777" w:rsidR="00465491" w:rsidRPr="00093294" w:rsidRDefault="00465491" w:rsidP="00465491">
      <w:pPr>
        <w:pStyle w:val="Heading1separatationline"/>
      </w:pPr>
    </w:p>
    <w:p w14:paraId="59C6B34C" w14:textId="77777777" w:rsidR="00465491" w:rsidRPr="00093294" w:rsidRDefault="00465491" w:rsidP="00465491">
      <w:pPr>
        <w:pStyle w:val="BodyText"/>
      </w:pPr>
      <w:r w:rsidRPr="00093294">
        <w:t>IALA recommends that Training Organisations and other training providers utilise model courses concerned with the provision of AtoN services, including VTS, in accordance with IALA Recommendation E-141.</w:t>
      </w:r>
    </w:p>
    <w:p w14:paraId="36D951F0" w14:textId="77777777" w:rsidR="00465491" w:rsidRPr="00093294" w:rsidRDefault="00465491" w:rsidP="00BB3211">
      <w:pPr>
        <w:pStyle w:val="Heading1"/>
      </w:pPr>
      <w:bookmarkStart w:id="17" w:name="_Toc419881199"/>
      <w:bookmarkStart w:id="18" w:name="_Toc442348087"/>
      <w:bookmarkStart w:id="19" w:name="_Toc471550186"/>
      <w:r w:rsidRPr="00093294">
        <w:t>P</w:t>
      </w:r>
      <w:r w:rsidR="00BB3211" w:rsidRPr="00093294">
        <w:t>URPOSE OF THE MODEL COURSE</w:t>
      </w:r>
      <w:bookmarkEnd w:id="17"/>
      <w:bookmarkEnd w:id="18"/>
      <w:bookmarkEnd w:id="19"/>
    </w:p>
    <w:p w14:paraId="4A292A2C" w14:textId="77777777" w:rsidR="00465491" w:rsidRPr="00093294" w:rsidRDefault="00465491" w:rsidP="00465491">
      <w:pPr>
        <w:pStyle w:val="Heading1separatationline"/>
      </w:pPr>
    </w:p>
    <w:p w14:paraId="2843A67D" w14:textId="170536E4" w:rsidR="00465491" w:rsidRDefault="00465491" w:rsidP="00465491">
      <w:pPr>
        <w:pStyle w:val="BodyText"/>
      </w:pPr>
      <w:r w:rsidRPr="00093294">
        <w:t xml:space="preserve">The purpose of this model course is to </w:t>
      </w:r>
      <w:r w:rsidR="00FF7491" w:rsidRPr="00FF7491">
        <w:t>provide aids to navigation managers and other interested parties with the theoretical training necessary to have a satisfactory understanding of the processes involved in projects concerning historic lighthouses</w:t>
      </w:r>
      <w:r w:rsidR="00ED7143">
        <w:t>.</w:t>
      </w:r>
    </w:p>
    <w:p w14:paraId="2BE8A4C0" w14:textId="43C38FC6" w:rsidR="00ED7143" w:rsidRPr="00093294" w:rsidRDefault="00ED7143" w:rsidP="00465491">
      <w:pPr>
        <w:pStyle w:val="BodyText"/>
      </w:pPr>
      <w:r w:rsidRPr="00FF7491">
        <w:t xml:space="preserve">This course is intended to cover the knowledge required for an </w:t>
      </w:r>
      <w:r>
        <w:t>A</w:t>
      </w:r>
      <w:r w:rsidRPr="00FF7491">
        <w:t xml:space="preserve">ids to </w:t>
      </w:r>
      <w:r>
        <w:t>Navigation M</w:t>
      </w:r>
      <w:r w:rsidRPr="00FF7491">
        <w:t xml:space="preserve">anager to understand historic lighthouse projects within their organisations. </w:t>
      </w:r>
      <w:r>
        <w:t xml:space="preserve"> </w:t>
      </w:r>
    </w:p>
    <w:p w14:paraId="4656CE58" w14:textId="77777777" w:rsidR="00465491" w:rsidRPr="00093294" w:rsidRDefault="00465491" w:rsidP="00815E10">
      <w:pPr>
        <w:pStyle w:val="Heading1"/>
      </w:pPr>
      <w:bookmarkStart w:id="20" w:name="_Toc419881200"/>
      <w:bookmarkStart w:id="21" w:name="_Toc442348088"/>
      <w:bookmarkStart w:id="22" w:name="_Toc471550187"/>
      <w:r w:rsidRPr="00093294">
        <w:t xml:space="preserve">USE OF THE MODEL </w:t>
      </w:r>
      <w:commentRangeStart w:id="23"/>
      <w:r w:rsidRPr="00093294">
        <w:t>COURSE</w:t>
      </w:r>
      <w:bookmarkEnd w:id="20"/>
      <w:bookmarkEnd w:id="21"/>
      <w:bookmarkEnd w:id="22"/>
      <w:commentRangeEnd w:id="23"/>
      <w:r w:rsidR="00F00E3A">
        <w:rPr>
          <w:rStyle w:val="CommentReference"/>
          <w:rFonts w:asciiTheme="minorHAnsi" w:eastAsiaTheme="minorHAnsi" w:hAnsiTheme="minorHAnsi" w:cs="Times New Roman"/>
          <w:b w:val="0"/>
          <w:bCs w:val="0"/>
          <w:caps w:val="0"/>
          <w:color w:val="auto"/>
        </w:rPr>
        <w:commentReference w:id="23"/>
      </w:r>
    </w:p>
    <w:p w14:paraId="0B36E402" w14:textId="77777777" w:rsidR="00465491" w:rsidRPr="00093294" w:rsidRDefault="00465491" w:rsidP="00465491">
      <w:pPr>
        <w:pStyle w:val="Heading1separatationline"/>
      </w:pPr>
    </w:p>
    <w:p w14:paraId="42B0A381" w14:textId="220745BD" w:rsidR="00ED7143" w:rsidRDefault="00ED7143" w:rsidP="00ED7143">
      <w:pPr>
        <w:pStyle w:val="BodyText"/>
      </w:pPr>
      <w:r w:rsidRPr="00FF7491">
        <w:t>The complete course comprises 6 teaching modules.</w:t>
      </w:r>
      <w:r w:rsidR="009F6396">
        <w:t xml:space="preserve"> (</w:t>
      </w:r>
      <w:r w:rsidR="009F6396" w:rsidRPr="009F6396">
        <w:rPr>
          <w:highlight w:val="yellow"/>
        </w:rPr>
        <w:t xml:space="preserve">This </w:t>
      </w:r>
      <w:r w:rsidR="004A4308">
        <w:rPr>
          <w:highlight w:val="yellow"/>
        </w:rPr>
        <w:t xml:space="preserve">probably </w:t>
      </w:r>
      <w:r w:rsidR="009F6396" w:rsidRPr="009F6396">
        <w:rPr>
          <w:highlight w:val="yellow"/>
        </w:rPr>
        <w:t>needs expansion</w:t>
      </w:r>
      <w:r w:rsidR="009F6396">
        <w:t>)</w:t>
      </w:r>
    </w:p>
    <w:p w14:paraId="4CFE4347" w14:textId="152AA543" w:rsidR="00A03913" w:rsidRPr="00093294" w:rsidRDefault="00A03913" w:rsidP="00ED7143">
      <w:pPr>
        <w:pStyle w:val="Heading1"/>
      </w:pPr>
      <w:bookmarkStart w:id="24" w:name="_Toc471550188"/>
      <w:r w:rsidRPr="00093294">
        <w:t>AIMS AND OBJECTIVES</w:t>
      </w:r>
      <w:bookmarkEnd w:id="24"/>
    </w:p>
    <w:p w14:paraId="5167DDFF" w14:textId="77777777" w:rsidR="00A03913" w:rsidRPr="00093294" w:rsidRDefault="00A03913" w:rsidP="00A03913">
      <w:pPr>
        <w:pStyle w:val="Heading1separatationline"/>
        <w:rPr>
          <w:sz w:val="28"/>
          <w:szCs w:val="28"/>
        </w:rPr>
      </w:pPr>
    </w:p>
    <w:p w14:paraId="18BC6C5C" w14:textId="465E54D1" w:rsidR="00A03913" w:rsidRPr="00093294" w:rsidRDefault="00ED7143" w:rsidP="00A03913">
      <w:pPr>
        <w:pStyle w:val="BodyText"/>
      </w:pPr>
      <w:r w:rsidRPr="009D23A8">
        <w:t xml:space="preserve">Upon successful completion of this course, </w:t>
      </w:r>
      <w:r>
        <w:t>participants</w:t>
      </w:r>
      <w:r w:rsidRPr="009D23A8">
        <w:t xml:space="preserve"> will have acquired sufficient knowledge </w:t>
      </w:r>
      <w:r>
        <w:t>to project manage or oversee projects concerning historic lighthouse.</w:t>
      </w:r>
    </w:p>
    <w:p w14:paraId="49AEE711" w14:textId="440CDD2C" w:rsidR="00A03913" w:rsidRPr="00093294" w:rsidRDefault="001663F8" w:rsidP="00A03913">
      <w:pPr>
        <w:pStyle w:val="Heading1"/>
      </w:pPr>
      <w:bookmarkStart w:id="25" w:name="_Toc404197214"/>
      <w:bookmarkStart w:id="26" w:name="_Toc471550189"/>
      <w:r w:rsidRPr="001663F8">
        <w:t>Specific Course Related Teaching Aids and Notes</w:t>
      </w:r>
      <w:bookmarkEnd w:id="25"/>
      <w:bookmarkEnd w:id="26"/>
    </w:p>
    <w:p w14:paraId="55E35D3A" w14:textId="77777777" w:rsidR="00A03913" w:rsidRPr="00093294" w:rsidRDefault="00A03913" w:rsidP="00A03913">
      <w:pPr>
        <w:pStyle w:val="Heading2separationline"/>
        <w:rPr>
          <w:sz w:val="24"/>
        </w:rPr>
      </w:pPr>
    </w:p>
    <w:p w14:paraId="66B782F3" w14:textId="77777777" w:rsidR="001663F8" w:rsidRPr="001663F8" w:rsidRDefault="001663F8" w:rsidP="001663F8">
      <w:pPr>
        <w:pStyle w:val="BodyText"/>
      </w:pPr>
      <w:r w:rsidRPr="001663F8">
        <w:t>This course will be classroom based with presentations delivered using MS PowerPoint®. Although the course is limited to 24 participants, the classroom should be big enough to permit the participants to sit at desks large enough to operate a laptop computer with room for printed material to hand. Each desk should be provided with a power socket.</w:t>
      </w:r>
    </w:p>
    <w:p w14:paraId="29279173" w14:textId="77777777" w:rsidR="001663F8" w:rsidRPr="001663F8" w:rsidRDefault="001663F8" w:rsidP="001663F8">
      <w:pPr>
        <w:pStyle w:val="BodyText"/>
      </w:pPr>
      <w:r w:rsidRPr="001663F8">
        <w:t>The classroom should be equipped with overhead projectors and screens to enable presentation of the subject matter.</w:t>
      </w:r>
    </w:p>
    <w:p w14:paraId="0E7C630C" w14:textId="6E03B534" w:rsidR="00A03913" w:rsidRDefault="001663F8" w:rsidP="001663F8">
      <w:pPr>
        <w:pStyle w:val="BodyText"/>
      </w:pPr>
      <w:r w:rsidRPr="001663F8">
        <w:t>To enable all participants to receive clear guidance from instructors and to raise questions that can be heard throughout the classroom, lapel or fixed lectern microphones should be provided together with a roving microphone for use by participants.</w:t>
      </w:r>
    </w:p>
    <w:p w14:paraId="6B8DA153" w14:textId="5AF46EA2" w:rsidR="00D6299C" w:rsidRDefault="00D6299C" w:rsidP="00D6299C">
      <w:pPr>
        <w:pStyle w:val="Heading1"/>
      </w:pPr>
      <w:bookmarkStart w:id="27" w:name="_Toc471550190"/>
      <w:r>
        <w:t>PRE-COURSE READING</w:t>
      </w:r>
      <w:bookmarkEnd w:id="27"/>
    </w:p>
    <w:p w14:paraId="3372ECD5" w14:textId="77777777" w:rsidR="00D6299C" w:rsidRDefault="00D6299C" w:rsidP="00D6299C">
      <w:pPr>
        <w:pStyle w:val="Heading1separatationline"/>
      </w:pPr>
    </w:p>
    <w:p w14:paraId="6E453316" w14:textId="6556850B" w:rsidR="00D6299C" w:rsidRDefault="00D6299C" w:rsidP="00D6299C">
      <w:pPr>
        <w:pStyle w:val="BodyText"/>
        <w:rPr>
          <w:rFonts w:eastAsia="Times New Roman"/>
          <w:szCs w:val="20"/>
          <w:lang w:val="en-US"/>
        </w:rPr>
      </w:pPr>
      <w:r>
        <w:t>Students</w:t>
      </w:r>
      <w:r w:rsidRPr="00D6299C">
        <w:t xml:space="preserve"> should be encouraged to study</w:t>
      </w:r>
      <w:r>
        <w:t xml:space="preserve"> the </w:t>
      </w:r>
      <w:r w:rsidRPr="00D6299C">
        <w:rPr>
          <w:rFonts w:eastAsia="Times New Roman"/>
          <w:szCs w:val="20"/>
          <w:lang w:val="en-US"/>
        </w:rPr>
        <w:t>IALA Lighthouse Conservation Manual</w:t>
      </w:r>
      <w:r>
        <w:rPr>
          <w:rFonts w:eastAsia="Times New Roman"/>
          <w:szCs w:val="20"/>
          <w:lang w:val="en-US"/>
        </w:rPr>
        <w:t xml:space="preserve"> </w:t>
      </w:r>
      <w:r>
        <w:rPr>
          <w:rFonts w:eastAsia="Times New Roman"/>
          <w:szCs w:val="20"/>
          <w:lang w:val="en-US"/>
        </w:rPr>
        <w:fldChar w:fldCharType="begin"/>
      </w:r>
      <w:r>
        <w:rPr>
          <w:rFonts w:eastAsia="Times New Roman"/>
          <w:szCs w:val="20"/>
          <w:lang w:val="en-US"/>
        </w:rPr>
        <w:instrText xml:space="preserve"> REF _Ref471474458 \r \h </w:instrText>
      </w:r>
      <w:r>
        <w:rPr>
          <w:rFonts w:eastAsia="Times New Roman"/>
          <w:szCs w:val="20"/>
          <w:lang w:val="en-US"/>
        </w:rPr>
      </w:r>
      <w:r>
        <w:rPr>
          <w:rFonts w:eastAsia="Times New Roman"/>
          <w:szCs w:val="20"/>
          <w:lang w:val="en-US"/>
        </w:rPr>
        <w:fldChar w:fldCharType="separate"/>
      </w:r>
      <w:r w:rsidR="00934995">
        <w:rPr>
          <w:rFonts w:eastAsia="Times New Roman"/>
          <w:szCs w:val="20"/>
          <w:lang w:val="en-US"/>
        </w:rPr>
        <w:t>[1]</w:t>
      </w:r>
      <w:r>
        <w:rPr>
          <w:rFonts w:eastAsia="Times New Roman"/>
          <w:szCs w:val="20"/>
          <w:lang w:val="en-US"/>
        </w:rPr>
        <w:fldChar w:fldCharType="end"/>
      </w:r>
      <w:r>
        <w:rPr>
          <w:rFonts w:eastAsia="Times New Roman"/>
          <w:szCs w:val="20"/>
          <w:lang w:val="en-US"/>
        </w:rPr>
        <w:t>.</w:t>
      </w:r>
    </w:p>
    <w:p w14:paraId="56483059" w14:textId="2F957803" w:rsidR="00934995" w:rsidRDefault="00934995" w:rsidP="00934995">
      <w:pPr>
        <w:pStyle w:val="Heading1"/>
      </w:pPr>
      <w:bookmarkStart w:id="28" w:name="_Toc471550191"/>
      <w:r>
        <w:t>EVALUATION TEST</w:t>
      </w:r>
      <w:bookmarkEnd w:id="28"/>
    </w:p>
    <w:p w14:paraId="2A7397DB" w14:textId="77777777" w:rsidR="00934995" w:rsidRDefault="00934995" w:rsidP="00934995">
      <w:pPr>
        <w:pStyle w:val="Heading1separatationline"/>
      </w:pPr>
    </w:p>
    <w:p w14:paraId="1429E18F" w14:textId="25BEF5F4" w:rsidR="00934995" w:rsidRPr="00934995" w:rsidRDefault="00934995" w:rsidP="00934995">
      <w:pPr>
        <w:pStyle w:val="BodyText"/>
      </w:pPr>
      <w:r w:rsidRPr="00934995">
        <w:t>Participants will be supplied with a simplified case study of an historic lighthouse and be tasked with the completion of a template based on Chapter 9 of the IALA Lighthouse Conservation Manual.</w:t>
      </w:r>
    </w:p>
    <w:p w14:paraId="1A0DEA8E" w14:textId="77777777" w:rsidR="00934995" w:rsidRDefault="00934995">
      <w:pPr>
        <w:spacing w:after="200" w:line="276" w:lineRule="auto"/>
        <w:rPr>
          <w:rFonts w:asciiTheme="majorHAnsi" w:eastAsiaTheme="majorEastAsia" w:hAnsiTheme="majorHAnsi" w:cstheme="majorBidi"/>
          <w:b/>
          <w:bCs/>
          <w:caps/>
          <w:color w:val="00AFAA"/>
          <w:sz w:val="28"/>
        </w:rPr>
      </w:pPr>
      <w:r>
        <w:br w:type="page"/>
      </w:r>
    </w:p>
    <w:p w14:paraId="5286F690" w14:textId="2C1E1B66" w:rsidR="00D6299C" w:rsidRDefault="00D6299C" w:rsidP="00D6299C">
      <w:pPr>
        <w:pStyle w:val="Heading1"/>
      </w:pPr>
      <w:bookmarkStart w:id="29" w:name="_Toc471550192"/>
      <w:r>
        <w:lastRenderedPageBreak/>
        <w:t>CERTIFICATION</w:t>
      </w:r>
      <w:bookmarkEnd w:id="29"/>
    </w:p>
    <w:p w14:paraId="433AD269" w14:textId="77777777" w:rsidR="00D6299C" w:rsidRDefault="00D6299C" w:rsidP="00D6299C">
      <w:pPr>
        <w:pStyle w:val="Heading1separatationline"/>
      </w:pPr>
    </w:p>
    <w:p w14:paraId="14A1329B" w14:textId="3AE15A20" w:rsidR="00D6299C" w:rsidRPr="00D6299C" w:rsidRDefault="00D6299C" w:rsidP="00D6299C">
      <w:pPr>
        <w:pStyle w:val="BodyText"/>
      </w:pPr>
      <w:r>
        <w:t>Participants who</w:t>
      </w:r>
      <w:r w:rsidRPr="00D6299C">
        <w:t xml:space="preserve"> successfully </w:t>
      </w:r>
      <w:r>
        <w:t xml:space="preserve">complete </w:t>
      </w:r>
      <w:r w:rsidRPr="00D6299C">
        <w:t>the test of competency can be presented with an AtoN Level 1 Manager certificate which states that they have completed successfully the Complementary Module on the projects concerning historic lighthouses.</w:t>
      </w:r>
    </w:p>
    <w:p w14:paraId="7EE92F36" w14:textId="7388C544" w:rsidR="00A03913" w:rsidRPr="00093294" w:rsidRDefault="001663F8" w:rsidP="00A03913">
      <w:pPr>
        <w:pStyle w:val="Heading1"/>
      </w:pPr>
      <w:bookmarkStart w:id="30" w:name="_Toc471550193"/>
      <w:r>
        <w:t>ACRONYMS</w:t>
      </w:r>
      <w:bookmarkEnd w:id="30"/>
    </w:p>
    <w:p w14:paraId="52C5250D" w14:textId="77777777" w:rsidR="00A03913" w:rsidRPr="00093294" w:rsidRDefault="00A03913" w:rsidP="00A03913">
      <w:pPr>
        <w:pStyle w:val="Heading1separatationline"/>
      </w:pPr>
    </w:p>
    <w:p w14:paraId="7EC9C0A7" w14:textId="77777777" w:rsidR="00D6299C" w:rsidRPr="003322BB" w:rsidRDefault="00D6299C" w:rsidP="00D6299C">
      <w:pPr>
        <w:pStyle w:val="Acronym"/>
      </w:pPr>
      <w:r w:rsidRPr="003322BB">
        <w:t>AtoN</w:t>
      </w:r>
      <w:r w:rsidRPr="003322BB">
        <w:tab/>
        <w:t>Aid(s) to Navigation</w:t>
      </w:r>
    </w:p>
    <w:p w14:paraId="1CF0D063" w14:textId="77777777" w:rsidR="00D6299C" w:rsidRDefault="00D6299C" w:rsidP="00D6299C">
      <w:pPr>
        <w:pStyle w:val="Acronym"/>
      </w:pPr>
      <w:r w:rsidRPr="003322BB">
        <w:t>IALA</w:t>
      </w:r>
      <w:r w:rsidRPr="003322BB">
        <w:tab/>
        <w:t>International Association of Marine Aids to Navigation and Lighthouse Authorities</w:t>
      </w:r>
      <w:r>
        <w:t xml:space="preserve"> - AISM</w:t>
      </w:r>
    </w:p>
    <w:p w14:paraId="5D773A68" w14:textId="77777777" w:rsidR="00D6299C" w:rsidRPr="003322BB" w:rsidRDefault="00D6299C" w:rsidP="00D6299C">
      <w:pPr>
        <w:pStyle w:val="Acronym"/>
      </w:pPr>
      <w:r>
        <w:t>L</w:t>
      </w:r>
      <w:r>
        <w:tab/>
        <w:t>Level</w:t>
      </w:r>
    </w:p>
    <w:p w14:paraId="42089CD2" w14:textId="77777777" w:rsidR="00D6299C" w:rsidRPr="003322BB" w:rsidRDefault="00D6299C" w:rsidP="00D6299C">
      <w:pPr>
        <w:pStyle w:val="Acronym"/>
      </w:pPr>
      <w:r w:rsidRPr="003322BB">
        <w:t>SOLAS</w:t>
      </w:r>
      <w:r w:rsidRPr="003322BB">
        <w:tab/>
      </w:r>
      <w:r w:rsidRPr="003322BB">
        <w:rPr>
          <w:rFonts w:cs="Arial"/>
          <w:bCs/>
          <w:color w:val="000000" w:themeColor="text1"/>
        </w:rPr>
        <w:t>International Convention for the Safety of Life at Sea, 1974 (as amended)</w:t>
      </w:r>
    </w:p>
    <w:p w14:paraId="702B3611" w14:textId="5F74F37D" w:rsidR="00A03913" w:rsidRPr="00093294" w:rsidRDefault="00D6299C" w:rsidP="00D6299C">
      <w:pPr>
        <w:pStyle w:val="Acronym"/>
      </w:pPr>
      <w:r w:rsidRPr="003322BB">
        <w:t>WWA</w:t>
      </w:r>
      <w:r w:rsidRPr="003322BB">
        <w:tab/>
        <w:t>World Wide Academy</w:t>
      </w:r>
    </w:p>
    <w:p w14:paraId="65CC5820" w14:textId="67A70E17" w:rsidR="00A03913" w:rsidRPr="00093294" w:rsidRDefault="001663F8" w:rsidP="00A03913">
      <w:pPr>
        <w:pStyle w:val="Heading1"/>
      </w:pPr>
      <w:bookmarkStart w:id="31" w:name="_Toc471550194"/>
      <w:r>
        <w:rPr>
          <w:caps w:val="0"/>
        </w:rPr>
        <w:t>REFERENC</w:t>
      </w:r>
      <w:r w:rsidR="00A03913" w:rsidRPr="00093294">
        <w:rPr>
          <w:caps w:val="0"/>
        </w:rPr>
        <w:t>ES</w:t>
      </w:r>
      <w:bookmarkEnd w:id="31"/>
    </w:p>
    <w:p w14:paraId="6B5DB0F1" w14:textId="77777777" w:rsidR="00A03913" w:rsidRPr="00093294" w:rsidRDefault="00A03913" w:rsidP="00A03913">
      <w:pPr>
        <w:pStyle w:val="Heading1separatationline"/>
      </w:pPr>
    </w:p>
    <w:p w14:paraId="48A27B63" w14:textId="112810A0" w:rsidR="00A03913" w:rsidRDefault="001663F8" w:rsidP="00A03913">
      <w:pPr>
        <w:pStyle w:val="BodyText"/>
      </w:pPr>
      <w:r w:rsidRPr="00A33327">
        <w:t>In addition to any specific references required by the Competent Authority, the following material is relevant to this course:</w:t>
      </w:r>
    </w:p>
    <w:p w14:paraId="7E47EA2F" w14:textId="7030F81B" w:rsidR="00D6299C" w:rsidRPr="00D6299C" w:rsidRDefault="00D6299C" w:rsidP="00871F1F">
      <w:pPr>
        <w:pStyle w:val="Reference"/>
      </w:pPr>
      <w:bookmarkStart w:id="32" w:name="_Ref471474458"/>
      <w:r w:rsidRPr="00D6299C">
        <w:rPr>
          <w:lang w:val="en-US"/>
        </w:rPr>
        <w:t>IALA Lighthouse Conservation Manual</w:t>
      </w:r>
      <w:r>
        <w:rPr>
          <w:lang w:val="en-US"/>
        </w:rPr>
        <w:t>.</w:t>
      </w:r>
      <w:bookmarkEnd w:id="32"/>
    </w:p>
    <w:p w14:paraId="27F00749" w14:textId="05665BAB" w:rsidR="00D6299C" w:rsidRPr="00D6299C" w:rsidRDefault="00D6299C" w:rsidP="00871F1F">
      <w:pPr>
        <w:pStyle w:val="Reference"/>
      </w:pPr>
      <w:r w:rsidRPr="00D6299C">
        <w:t xml:space="preserve">IALA </w:t>
      </w:r>
      <w:r w:rsidRPr="00D6299C">
        <w:rPr>
          <w:lang w:val="en-US"/>
        </w:rPr>
        <w:t xml:space="preserve">IALA Guideline </w:t>
      </w:r>
      <w:ins w:id="33" w:author="Seamus Doyle" w:date="2018-08-31T13:58:00Z">
        <w:r w:rsidR="00266D28">
          <w:rPr>
            <w:lang w:val="en-US"/>
          </w:rPr>
          <w:t>G</w:t>
        </w:r>
      </w:ins>
      <w:r w:rsidRPr="00D6299C">
        <w:rPr>
          <w:lang w:val="en-US"/>
        </w:rPr>
        <w:t>1093 on management of surplus property</w:t>
      </w:r>
      <w:r>
        <w:rPr>
          <w:lang w:val="en-US"/>
        </w:rPr>
        <w:t>.</w:t>
      </w:r>
    </w:p>
    <w:p w14:paraId="3E5438E3" w14:textId="42D770E9" w:rsidR="00D6299C" w:rsidRPr="00D6299C" w:rsidRDefault="00D6299C" w:rsidP="00871F1F">
      <w:pPr>
        <w:pStyle w:val="Reference"/>
      </w:pPr>
      <w:r w:rsidRPr="00D6299C">
        <w:rPr>
          <w:lang w:val="en-US"/>
        </w:rPr>
        <w:t xml:space="preserve">IALA Guideline </w:t>
      </w:r>
      <w:ins w:id="34" w:author="Seamus Doyle" w:date="2018-08-31T13:58:00Z">
        <w:r w:rsidR="00266D28">
          <w:rPr>
            <w:lang w:val="en-US"/>
          </w:rPr>
          <w:t>G</w:t>
        </w:r>
      </w:ins>
      <w:r w:rsidRPr="00D6299C">
        <w:rPr>
          <w:lang w:val="en-US"/>
        </w:rPr>
        <w:t>1074 on branding and marketing of historic lighthouses</w:t>
      </w:r>
      <w:r>
        <w:rPr>
          <w:lang w:val="en-US"/>
        </w:rPr>
        <w:t>.</w:t>
      </w:r>
    </w:p>
    <w:p w14:paraId="40172D3D" w14:textId="5E13608D" w:rsidR="00D6299C" w:rsidRPr="00D6299C" w:rsidRDefault="00D6299C" w:rsidP="00871F1F">
      <w:pPr>
        <w:pStyle w:val="Reference"/>
      </w:pPr>
      <w:r w:rsidRPr="00D6299C">
        <w:rPr>
          <w:lang w:val="en-US"/>
        </w:rPr>
        <w:t xml:space="preserve">IALA Guideline </w:t>
      </w:r>
      <w:ins w:id="35" w:author="Seamus Doyle" w:date="2018-08-31T13:59:00Z">
        <w:r w:rsidR="00266D28">
          <w:rPr>
            <w:lang w:val="en-US"/>
          </w:rPr>
          <w:t>G</w:t>
        </w:r>
      </w:ins>
      <w:r w:rsidRPr="00D6299C">
        <w:rPr>
          <w:lang w:val="en-US"/>
        </w:rPr>
        <w:t>1075 on a business plan for the complementary use of an historic lighthouse</w:t>
      </w:r>
      <w:r w:rsidRPr="00D6299C">
        <w:t>.</w:t>
      </w:r>
    </w:p>
    <w:p w14:paraId="49129581" w14:textId="286BED1F" w:rsidR="001663F8" w:rsidRPr="00093294" w:rsidRDefault="00D6299C" w:rsidP="00D6299C">
      <w:pPr>
        <w:pStyle w:val="Reference"/>
      </w:pPr>
      <w:r w:rsidRPr="00D6299C">
        <w:rPr>
          <w:lang w:val="en-US"/>
        </w:rPr>
        <w:t xml:space="preserve">IALA Guideline </w:t>
      </w:r>
      <w:ins w:id="36" w:author="Seamus Doyle" w:date="2018-08-31T13:59:00Z">
        <w:r w:rsidR="00266D28">
          <w:rPr>
            <w:lang w:val="en-US"/>
          </w:rPr>
          <w:t>G</w:t>
        </w:r>
      </w:ins>
      <w:r w:rsidRPr="00D6299C">
        <w:rPr>
          <w:lang w:val="en-US"/>
        </w:rPr>
        <w:t>1080 on the selection and display of heritage artifacts</w:t>
      </w:r>
      <w:r>
        <w:rPr>
          <w:lang w:val="en-US"/>
        </w:rPr>
        <w:t>.</w:t>
      </w:r>
    </w:p>
    <w:p w14:paraId="1C5829FE" w14:textId="77777777" w:rsidR="00465491" w:rsidRPr="00093294" w:rsidRDefault="00465491">
      <w:pPr>
        <w:spacing w:after="200" w:line="276" w:lineRule="auto"/>
      </w:pPr>
      <w:r w:rsidRPr="00093294">
        <w:br w:type="page"/>
      </w:r>
    </w:p>
    <w:p w14:paraId="7D4FBE7A" w14:textId="77777777" w:rsidR="00465491" w:rsidRPr="00093294" w:rsidRDefault="00513460" w:rsidP="00513460">
      <w:pPr>
        <w:pStyle w:val="Part"/>
      </w:pPr>
      <w:bookmarkStart w:id="37" w:name="_Toc442348089"/>
      <w:r w:rsidRPr="00093294">
        <w:lastRenderedPageBreak/>
        <w:t xml:space="preserve"> </w:t>
      </w:r>
      <w:bookmarkStart w:id="38" w:name="_Toc471550195"/>
      <w:r w:rsidRPr="00093294">
        <w:t xml:space="preserve">- </w:t>
      </w:r>
      <w:commentRangeStart w:id="39"/>
      <w:r w:rsidR="00465491" w:rsidRPr="00093294">
        <w:t>DELIVERY OF THE MODEL COURSE</w:t>
      </w:r>
      <w:bookmarkEnd w:id="37"/>
      <w:commentRangeEnd w:id="39"/>
      <w:r w:rsidR="009F6396">
        <w:rPr>
          <w:rStyle w:val="CommentReference"/>
          <w:b w:val="0"/>
          <w:caps w:val="0"/>
          <w:color w:val="auto"/>
        </w:rPr>
        <w:commentReference w:id="39"/>
      </w:r>
      <w:bookmarkEnd w:id="38"/>
    </w:p>
    <w:p w14:paraId="774B39EA" w14:textId="77777777" w:rsidR="00465491" w:rsidRPr="00093294" w:rsidRDefault="00465491" w:rsidP="00871F1F">
      <w:pPr>
        <w:pStyle w:val="Heading1"/>
        <w:numPr>
          <w:ilvl w:val="0"/>
          <w:numId w:val="19"/>
        </w:numPr>
      </w:pPr>
      <w:bookmarkStart w:id="40" w:name="_Toc442348090"/>
      <w:bookmarkStart w:id="41" w:name="_Toc471550196"/>
      <w:r w:rsidRPr="00093294">
        <w:t>INTRODUCTION</w:t>
      </w:r>
      <w:bookmarkEnd w:id="40"/>
      <w:bookmarkEnd w:id="41"/>
    </w:p>
    <w:p w14:paraId="1BF9BFEB" w14:textId="77777777" w:rsidR="00465491" w:rsidRPr="00093294" w:rsidRDefault="00465491" w:rsidP="00465491">
      <w:pPr>
        <w:pStyle w:val="Heading1separatationline"/>
      </w:pPr>
    </w:p>
    <w:p w14:paraId="5744623A" w14:textId="77777777" w:rsidR="00465491" w:rsidRPr="00093294" w:rsidRDefault="00465491" w:rsidP="00465491">
      <w:pPr>
        <w:pStyle w:val="BodyText"/>
      </w:pPr>
      <w:r w:rsidRPr="00093294">
        <w:t>Body text</w:t>
      </w:r>
    </w:p>
    <w:p w14:paraId="75792C53" w14:textId="77777777" w:rsidR="00465491" w:rsidRPr="00093294" w:rsidRDefault="00465491" w:rsidP="00A03913">
      <w:pPr>
        <w:pStyle w:val="Heading1"/>
      </w:pPr>
      <w:bookmarkStart w:id="42" w:name="_Toc419881203"/>
      <w:bookmarkStart w:id="43" w:name="_Toc442348091"/>
      <w:bookmarkStart w:id="44" w:name="_Toc471550197"/>
      <w:r w:rsidRPr="00093294">
        <w:t>COURSE MODULES</w:t>
      </w:r>
      <w:bookmarkEnd w:id="42"/>
      <w:bookmarkEnd w:id="43"/>
      <w:bookmarkEnd w:id="44"/>
    </w:p>
    <w:p w14:paraId="44A66383" w14:textId="77777777" w:rsidR="00465491" w:rsidRPr="00093294" w:rsidRDefault="00465491" w:rsidP="00465491">
      <w:pPr>
        <w:pStyle w:val="Heading1separatationline"/>
      </w:pPr>
    </w:p>
    <w:p w14:paraId="3E448011" w14:textId="77777777" w:rsidR="00465491" w:rsidRPr="00093294" w:rsidRDefault="00465491" w:rsidP="00465491">
      <w:pPr>
        <w:pStyle w:val="BodyText"/>
      </w:pPr>
      <w:r w:rsidRPr="00093294">
        <w:t>Body text.</w:t>
      </w:r>
    </w:p>
    <w:p w14:paraId="64F1E018" w14:textId="77777777" w:rsidR="00465491" w:rsidRPr="00093294" w:rsidRDefault="00465491" w:rsidP="00A03913">
      <w:pPr>
        <w:pStyle w:val="Heading1"/>
      </w:pPr>
      <w:bookmarkStart w:id="45" w:name="_Toc419881204"/>
      <w:bookmarkStart w:id="46" w:name="_Toc442348092"/>
      <w:bookmarkStart w:id="47" w:name="_Toc471550198"/>
      <w:r w:rsidRPr="00093294">
        <w:t>SUBJECT OUTLINE</w:t>
      </w:r>
      <w:bookmarkEnd w:id="45"/>
      <w:bookmarkEnd w:id="46"/>
      <w:bookmarkEnd w:id="47"/>
    </w:p>
    <w:p w14:paraId="2E2EE358" w14:textId="77777777" w:rsidR="00465491" w:rsidRPr="00093294" w:rsidRDefault="00465491" w:rsidP="00465491">
      <w:pPr>
        <w:pStyle w:val="Heading1separatationline"/>
      </w:pPr>
    </w:p>
    <w:p w14:paraId="57D46CA7" w14:textId="77777777" w:rsidR="00465491" w:rsidRPr="00093294" w:rsidRDefault="00465491" w:rsidP="00465491">
      <w:pPr>
        <w:pStyle w:val="BodyText"/>
      </w:pPr>
      <w:r w:rsidRPr="00093294">
        <w:t>Body text</w:t>
      </w:r>
    </w:p>
    <w:p w14:paraId="0B5919AA" w14:textId="77777777" w:rsidR="00465491" w:rsidRPr="00093294" w:rsidRDefault="00465491" w:rsidP="00C27FE2">
      <w:pPr>
        <w:pStyle w:val="Tablecaption"/>
        <w:jc w:val="center"/>
      </w:pPr>
      <w:bookmarkStart w:id="48" w:name="_Ref302301665"/>
      <w:bookmarkStart w:id="49" w:name="_Toc434431724"/>
      <w:bookmarkStart w:id="50" w:name="_Toc442347371"/>
      <w:bookmarkStart w:id="51" w:name="_Toc443313834"/>
      <w:bookmarkStart w:id="52" w:name="_Toc471550252"/>
      <w:r w:rsidRPr="00093294">
        <w:t>Levels of Competence</w:t>
      </w:r>
      <w:bookmarkEnd w:id="48"/>
      <w:bookmarkEnd w:id="49"/>
      <w:bookmarkEnd w:id="50"/>
      <w:bookmarkEnd w:id="51"/>
      <w:bookmarkEnd w:id="52"/>
    </w:p>
    <w:tbl>
      <w:tblPr>
        <w:tblStyle w:val="TableGrid"/>
        <w:tblW w:w="0" w:type="auto"/>
        <w:jc w:val="center"/>
        <w:tblLayout w:type="fixed"/>
        <w:tblLook w:val="04A0" w:firstRow="1" w:lastRow="0" w:firstColumn="1" w:lastColumn="0" w:noHBand="0" w:noVBand="1"/>
      </w:tblPr>
      <w:tblGrid>
        <w:gridCol w:w="988"/>
        <w:gridCol w:w="2018"/>
        <w:gridCol w:w="3368"/>
        <w:gridCol w:w="3686"/>
      </w:tblGrid>
      <w:tr w:rsidR="00465491" w:rsidRPr="00093294" w14:paraId="61422CAC" w14:textId="77777777" w:rsidTr="00FB16A8">
        <w:trPr>
          <w:jc w:val="center"/>
        </w:trPr>
        <w:tc>
          <w:tcPr>
            <w:tcW w:w="988" w:type="dxa"/>
            <w:shd w:val="clear" w:color="auto" w:fill="auto"/>
            <w:tcMar>
              <w:top w:w="57" w:type="dxa"/>
              <w:bottom w:w="57" w:type="dxa"/>
            </w:tcMar>
          </w:tcPr>
          <w:p w14:paraId="743A3DCF" w14:textId="77777777" w:rsidR="00465491" w:rsidRPr="00093294" w:rsidRDefault="00465491" w:rsidP="00FB16A8">
            <w:pPr>
              <w:pStyle w:val="Tableheading"/>
              <w:rPr>
                <w:lang w:val="en-GB"/>
              </w:rPr>
            </w:pPr>
            <w:r w:rsidRPr="00093294">
              <w:rPr>
                <w:lang w:val="en-GB"/>
              </w:rPr>
              <w:t>Level</w:t>
            </w:r>
          </w:p>
        </w:tc>
        <w:tc>
          <w:tcPr>
            <w:tcW w:w="2018" w:type="dxa"/>
            <w:tcMar>
              <w:top w:w="57" w:type="dxa"/>
              <w:bottom w:w="57" w:type="dxa"/>
            </w:tcMar>
          </w:tcPr>
          <w:p w14:paraId="79623119" w14:textId="77777777" w:rsidR="00465491" w:rsidRPr="00093294" w:rsidRDefault="00465491" w:rsidP="00FB16A8">
            <w:pPr>
              <w:pStyle w:val="Tableheading"/>
              <w:rPr>
                <w:lang w:val="en-GB"/>
              </w:rPr>
            </w:pPr>
            <w:r w:rsidRPr="00093294">
              <w:rPr>
                <w:lang w:val="en-GB"/>
              </w:rPr>
              <w:t>Learning Outcome</w:t>
            </w:r>
          </w:p>
        </w:tc>
        <w:tc>
          <w:tcPr>
            <w:tcW w:w="3368" w:type="dxa"/>
            <w:tcMar>
              <w:top w:w="57" w:type="dxa"/>
              <w:bottom w:w="57" w:type="dxa"/>
            </w:tcMar>
          </w:tcPr>
          <w:p w14:paraId="47027282" w14:textId="77777777" w:rsidR="00465491" w:rsidRPr="00093294" w:rsidRDefault="00465491" w:rsidP="00FB16A8">
            <w:pPr>
              <w:pStyle w:val="Tableheading"/>
              <w:rPr>
                <w:lang w:val="en-GB"/>
              </w:rPr>
            </w:pPr>
            <w:r w:rsidRPr="00093294">
              <w:rPr>
                <w:lang w:val="en-GB"/>
              </w:rPr>
              <w:t>Instructional Objectives</w:t>
            </w:r>
          </w:p>
        </w:tc>
        <w:tc>
          <w:tcPr>
            <w:tcW w:w="3686" w:type="dxa"/>
            <w:tcMar>
              <w:top w:w="57" w:type="dxa"/>
              <w:bottom w:w="57" w:type="dxa"/>
            </w:tcMar>
          </w:tcPr>
          <w:p w14:paraId="43EFCAC1" w14:textId="77777777" w:rsidR="00465491" w:rsidRPr="00093294" w:rsidRDefault="00465491" w:rsidP="00FB16A8">
            <w:pPr>
              <w:pStyle w:val="Tableheading"/>
              <w:rPr>
                <w:lang w:val="en-GB"/>
              </w:rPr>
            </w:pPr>
            <w:r w:rsidRPr="00093294">
              <w:rPr>
                <w:lang w:val="en-GB"/>
              </w:rPr>
              <w:t>Required skills</w:t>
            </w:r>
          </w:p>
        </w:tc>
      </w:tr>
      <w:tr w:rsidR="00465491" w:rsidRPr="00093294" w14:paraId="69F49900" w14:textId="77777777" w:rsidTr="00FB16A8">
        <w:trPr>
          <w:jc w:val="center"/>
        </w:trPr>
        <w:tc>
          <w:tcPr>
            <w:tcW w:w="988" w:type="dxa"/>
            <w:tcMar>
              <w:top w:w="57" w:type="dxa"/>
              <w:bottom w:w="57" w:type="dxa"/>
            </w:tcMar>
          </w:tcPr>
          <w:p w14:paraId="42B8A52A" w14:textId="77777777" w:rsidR="00465491" w:rsidRPr="00093294" w:rsidRDefault="00465491" w:rsidP="005C71FF">
            <w:pPr>
              <w:pStyle w:val="Tabletext"/>
              <w:jc w:val="center"/>
            </w:pPr>
            <w:r w:rsidRPr="00093294">
              <w:t>1</w:t>
            </w:r>
          </w:p>
        </w:tc>
        <w:tc>
          <w:tcPr>
            <w:tcW w:w="2018" w:type="dxa"/>
            <w:tcMar>
              <w:top w:w="57" w:type="dxa"/>
              <w:bottom w:w="57" w:type="dxa"/>
            </w:tcMar>
            <w:vAlign w:val="center"/>
          </w:tcPr>
          <w:p w14:paraId="40A51E90" w14:textId="77777777" w:rsidR="00465491" w:rsidRPr="00093294" w:rsidRDefault="00465491" w:rsidP="00FB16A8">
            <w:pPr>
              <w:pStyle w:val="Tabletext"/>
            </w:pPr>
            <w:r w:rsidRPr="00093294">
              <w:t>Table text</w:t>
            </w:r>
          </w:p>
        </w:tc>
        <w:tc>
          <w:tcPr>
            <w:tcW w:w="3368" w:type="dxa"/>
            <w:tcMar>
              <w:top w:w="57" w:type="dxa"/>
              <w:bottom w:w="57" w:type="dxa"/>
            </w:tcMar>
            <w:vAlign w:val="center"/>
          </w:tcPr>
          <w:p w14:paraId="19926025" w14:textId="77777777" w:rsidR="00465491" w:rsidRPr="00093294" w:rsidRDefault="00465491" w:rsidP="00465491">
            <w:pPr>
              <w:pStyle w:val="Tabletext"/>
            </w:pPr>
            <w:r w:rsidRPr="00093294">
              <w:t xml:space="preserve">Table text </w:t>
            </w:r>
          </w:p>
        </w:tc>
        <w:tc>
          <w:tcPr>
            <w:tcW w:w="3686" w:type="dxa"/>
            <w:tcMar>
              <w:top w:w="57" w:type="dxa"/>
              <w:bottom w:w="57" w:type="dxa"/>
            </w:tcMar>
            <w:vAlign w:val="center"/>
          </w:tcPr>
          <w:p w14:paraId="1F7F1926" w14:textId="77777777" w:rsidR="00465491" w:rsidRPr="00093294" w:rsidRDefault="00465491" w:rsidP="00FB16A8">
            <w:pPr>
              <w:pStyle w:val="Tabletext"/>
            </w:pPr>
            <w:r w:rsidRPr="00093294">
              <w:t>Table text</w:t>
            </w:r>
          </w:p>
        </w:tc>
      </w:tr>
      <w:tr w:rsidR="00465491" w:rsidRPr="00093294" w14:paraId="5FD55FC8" w14:textId="77777777" w:rsidTr="00FB16A8">
        <w:trPr>
          <w:jc w:val="center"/>
        </w:trPr>
        <w:tc>
          <w:tcPr>
            <w:tcW w:w="988" w:type="dxa"/>
            <w:tcMar>
              <w:top w:w="57" w:type="dxa"/>
              <w:bottom w:w="57" w:type="dxa"/>
            </w:tcMar>
          </w:tcPr>
          <w:p w14:paraId="679E78CD" w14:textId="77777777" w:rsidR="00465491" w:rsidRPr="00093294" w:rsidRDefault="00465491" w:rsidP="005C71FF">
            <w:pPr>
              <w:pStyle w:val="Tabletext"/>
              <w:jc w:val="center"/>
            </w:pPr>
            <w:r w:rsidRPr="00093294">
              <w:t>2</w:t>
            </w:r>
          </w:p>
        </w:tc>
        <w:tc>
          <w:tcPr>
            <w:tcW w:w="2018" w:type="dxa"/>
            <w:tcMar>
              <w:top w:w="57" w:type="dxa"/>
              <w:bottom w:w="57" w:type="dxa"/>
            </w:tcMar>
            <w:vAlign w:val="center"/>
          </w:tcPr>
          <w:p w14:paraId="458D4E94" w14:textId="77777777" w:rsidR="00465491" w:rsidRPr="00093294" w:rsidRDefault="00465491" w:rsidP="00FB16A8">
            <w:pPr>
              <w:pStyle w:val="Tabletext"/>
            </w:pPr>
            <w:r w:rsidRPr="00093294">
              <w:t>Table text</w:t>
            </w:r>
          </w:p>
        </w:tc>
        <w:tc>
          <w:tcPr>
            <w:tcW w:w="3368" w:type="dxa"/>
            <w:tcMar>
              <w:top w:w="57" w:type="dxa"/>
              <w:bottom w:w="57" w:type="dxa"/>
            </w:tcMar>
            <w:vAlign w:val="center"/>
          </w:tcPr>
          <w:p w14:paraId="590C5224" w14:textId="77777777" w:rsidR="00465491" w:rsidRPr="00093294" w:rsidRDefault="00465491" w:rsidP="00FB16A8">
            <w:pPr>
              <w:pStyle w:val="Tabletext"/>
            </w:pPr>
            <w:r w:rsidRPr="00093294">
              <w:t>Table text</w:t>
            </w:r>
          </w:p>
        </w:tc>
        <w:tc>
          <w:tcPr>
            <w:tcW w:w="3686" w:type="dxa"/>
            <w:tcMar>
              <w:top w:w="57" w:type="dxa"/>
              <w:bottom w:w="57" w:type="dxa"/>
            </w:tcMar>
            <w:vAlign w:val="center"/>
          </w:tcPr>
          <w:p w14:paraId="48B808C4" w14:textId="77777777" w:rsidR="00465491" w:rsidRDefault="00465491" w:rsidP="00321D25">
            <w:pPr>
              <w:pStyle w:val="TableList11"/>
            </w:pPr>
            <w:r w:rsidRPr="00093294">
              <w:t xml:space="preserve">Table </w:t>
            </w:r>
            <w:r w:rsidR="00321D25">
              <w:t>List 11</w:t>
            </w:r>
          </w:p>
          <w:p w14:paraId="5735314D" w14:textId="77777777" w:rsidR="00321D25" w:rsidRDefault="00321D25" w:rsidP="00321D25">
            <w:pPr>
              <w:pStyle w:val="Tablelista"/>
            </w:pPr>
            <w:r>
              <w:t>Table list a</w:t>
            </w:r>
          </w:p>
          <w:p w14:paraId="2EB1389B" w14:textId="77777777" w:rsidR="00321D25" w:rsidRPr="00093294" w:rsidRDefault="00321D25" w:rsidP="00321D25">
            <w:pPr>
              <w:pStyle w:val="Tablelisti"/>
            </w:pPr>
            <w:r>
              <w:t>Table list i</w:t>
            </w:r>
          </w:p>
        </w:tc>
      </w:tr>
      <w:tr w:rsidR="00465491" w:rsidRPr="00093294" w14:paraId="4F47EB02" w14:textId="77777777" w:rsidTr="00FB16A8">
        <w:trPr>
          <w:jc w:val="center"/>
        </w:trPr>
        <w:tc>
          <w:tcPr>
            <w:tcW w:w="988" w:type="dxa"/>
            <w:tcMar>
              <w:top w:w="57" w:type="dxa"/>
              <w:bottom w:w="57" w:type="dxa"/>
            </w:tcMar>
          </w:tcPr>
          <w:p w14:paraId="17C874D1" w14:textId="77777777" w:rsidR="00465491" w:rsidRPr="00093294" w:rsidRDefault="00465491" w:rsidP="005C71FF">
            <w:pPr>
              <w:pStyle w:val="Tabletext"/>
              <w:jc w:val="center"/>
            </w:pPr>
            <w:r w:rsidRPr="00093294">
              <w:t>3</w:t>
            </w:r>
          </w:p>
        </w:tc>
        <w:tc>
          <w:tcPr>
            <w:tcW w:w="2018" w:type="dxa"/>
            <w:tcMar>
              <w:top w:w="57" w:type="dxa"/>
              <w:bottom w:w="57" w:type="dxa"/>
            </w:tcMar>
            <w:vAlign w:val="center"/>
          </w:tcPr>
          <w:p w14:paraId="003644C1" w14:textId="77777777" w:rsidR="00465491" w:rsidRPr="00093294" w:rsidRDefault="00465491" w:rsidP="00FB16A8">
            <w:pPr>
              <w:pStyle w:val="Tabletext"/>
            </w:pPr>
            <w:r w:rsidRPr="00093294">
              <w:t>Table text</w:t>
            </w:r>
          </w:p>
        </w:tc>
        <w:tc>
          <w:tcPr>
            <w:tcW w:w="3368" w:type="dxa"/>
            <w:tcMar>
              <w:top w:w="57" w:type="dxa"/>
              <w:bottom w:w="57" w:type="dxa"/>
            </w:tcMar>
            <w:vAlign w:val="center"/>
          </w:tcPr>
          <w:p w14:paraId="3CF856E3" w14:textId="77777777" w:rsidR="00465491" w:rsidRPr="00093294" w:rsidRDefault="00465491" w:rsidP="00FB16A8">
            <w:pPr>
              <w:pStyle w:val="Tabletext"/>
            </w:pPr>
            <w:r w:rsidRPr="00093294">
              <w:t>Table text s</w:t>
            </w:r>
          </w:p>
        </w:tc>
        <w:tc>
          <w:tcPr>
            <w:tcW w:w="3686" w:type="dxa"/>
            <w:tcMar>
              <w:top w:w="57" w:type="dxa"/>
              <w:bottom w:w="57" w:type="dxa"/>
            </w:tcMar>
            <w:vAlign w:val="center"/>
          </w:tcPr>
          <w:p w14:paraId="1E2A13D7" w14:textId="77777777" w:rsidR="00465491" w:rsidRPr="00093294" w:rsidRDefault="00465491" w:rsidP="00FB16A8">
            <w:pPr>
              <w:pStyle w:val="Tabletext"/>
            </w:pPr>
            <w:r w:rsidRPr="00093294">
              <w:t xml:space="preserve">Table text </w:t>
            </w:r>
          </w:p>
        </w:tc>
      </w:tr>
      <w:tr w:rsidR="00465491" w:rsidRPr="00093294" w14:paraId="29FE8873" w14:textId="77777777" w:rsidTr="00FB16A8">
        <w:trPr>
          <w:jc w:val="center"/>
        </w:trPr>
        <w:tc>
          <w:tcPr>
            <w:tcW w:w="988" w:type="dxa"/>
            <w:tcMar>
              <w:top w:w="57" w:type="dxa"/>
              <w:bottom w:w="57" w:type="dxa"/>
            </w:tcMar>
          </w:tcPr>
          <w:p w14:paraId="150F85A5" w14:textId="77777777" w:rsidR="00465491" w:rsidRPr="00093294" w:rsidRDefault="00465491" w:rsidP="005C71FF">
            <w:pPr>
              <w:pStyle w:val="Tabletext"/>
              <w:jc w:val="center"/>
            </w:pPr>
            <w:r w:rsidRPr="00093294">
              <w:t>4</w:t>
            </w:r>
          </w:p>
        </w:tc>
        <w:tc>
          <w:tcPr>
            <w:tcW w:w="2018" w:type="dxa"/>
            <w:tcMar>
              <w:top w:w="57" w:type="dxa"/>
              <w:bottom w:w="57" w:type="dxa"/>
            </w:tcMar>
            <w:vAlign w:val="center"/>
          </w:tcPr>
          <w:p w14:paraId="0F86BD39" w14:textId="77777777" w:rsidR="00465491" w:rsidRPr="00093294" w:rsidRDefault="00465491" w:rsidP="00FB16A8">
            <w:pPr>
              <w:pStyle w:val="Tabletext"/>
            </w:pPr>
            <w:r w:rsidRPr="00093294">
              <w:t xml:space="preserve">Table text </w:t>
            </w:r>
          </w:p>
        </w:tc>
        <w:tc>
          <w:tcPr>
            <w:tcW w:w="3368" w:type="dxa"/>
            <w:tcMar>
              <w:top w:w="57" w:type="dxa"/>
              <w:bottom w:w="57" w:type="dxa"/>
            </w:tcMar>
            <w:vAlign w:val="center"/>
          </w:tcPr>
          <w:p w14:paraId="3F15E29D" w14:textId="77777777" w:rsidR="00465491" w:rsidRPr="00093294" w:rsidRDefault="00465491" w:rsidP="00FB16A8">
            <w:pPr>
              <w:pStyle w:val="Tabletext"/>
            </w:pPr>
            <w:r w:rsidRPr="00093294">
              <w:t>Table text</w:t>
            </w:r>
          </w:p>
        </w:tc>
        <w:tc>
          <w:tcPr>
            <w:tcW w:w="3686" w:type="dxa"/>
            <w:tcMar>
              <w:top w:w="57" w:type="dxa"/>
              <w:bottom w:w="57" w:type="dxa"/>
            </w:tcMar>
            <w:vAlign w:val="center"/>
          </w:tcPr>
          <w:p w14:paraId="45A36FA3" w14:textId="77777777" w:rsidR="00465491" w:rsidRPr="00093294" w:rsidRDefault="00465491" w:rsidP="00FB16A8">
            <w:pPr>
              <w:pStyle w:val="Tabletext"/>
            </w:pPr>
            <w:r w:rsidRPr="00093294">
              <w:t>Table text</w:t>
            </w:r>
          </w:p>
        </w:tc>
      </w:tr>
    </w:tbl>
    <w:p w14:paraId="24C55B27" w14:textId="77777777" w:rsidR="00465491" w:rsidRPr="00093294" w:rsidRDefault="00465491" w:rsidP="00465491">
      <w:pPr>
        <w:pStyle w:val="BodyText"/>
      </w:pPr>
    </w:p>
    <w:p w14:paraId="4246A38F" w14:textId="77777777" w:rsidR="00465491" w:rsidRPr="00093294" w:rsidRDefault="00465491" w:rsidP="00A03913">
      <w:pPr>
        <w:pStyle w:val="Heading1"/>
      </w:pPr>
      <w:bookmarkStart w:id="53" w:name="_Toc419881205"/>
      <w:bookmarkStart w:id="54" w:name="_Toc442348093"/>
      <w:bookmarkStart w:id="55" w:name="_Toc471550199"/>
      <w:r w:rsidRPr="00093294">
        <w:t>DETAILED TEACHING SYLLABUS</w:t>
      </w:r>
      <w:bookmarkEnd w:id="53"/>
      <w:bookmarkEnd w:id="54"/>
      <w:bookmarkEnd w:id="55"/>
    </w:p>
    <w:p w14:paraId="2AFD8E3A" w14:textId="77777777" w:rsidR="00465491" w:rsidRPr="00093294" w:rsidRDefault="00465491" w:rsidP="00465491">
      <w:pPr>
        <w:pStyle w:val="Heading1separatationline"/>
      </w:pPr>
    </w:p>
    <w:p w14:paraId="5C46026A" w14:textId="77777777" w:rsidR="00465491" w:rsidRPr="00093294" w:rsidRDefault="00465491" w:rsidP="00465491">
      <w:pPr>
        <w:pStyle w:val="BodyText"/>
      </w:pPr>
      <w:r w:rsidRPr="00093294">
        <w:t>The detailed teaching syllabus for each module is laid out in a learning-objective format in which the objective for each sub-element describes what each participant must achieve to demonstrate that the necessary level of knowledge has been acquired.  The learning-objective format assumes that the objective for each sub-element is preceded by the phrase:</w:t>
      </w:r>
    </w:p>
    <w:p w14:paraId="04D770F5" w14:textId="77777777" w:rsidR="00465491" w:rsidRPr="00093294" w:rsidRDefault="00465491" w:rsidP="00465491">
      <w:pPr>
        <w:pStyle w:val="BodyText"/>
      </w:pPr>
      <w:r w:rsidRPr="00093294">
        <w:t>The expected learning outcome is that the participant has acquired the recommended level of competence in ……………...</w:t>
      </w:r>
    </w:p>
    <w:p w14:paraId="58150F50" w14:textId="77777777" w:rsidR="00465491" w:rsidRPr="00093294" w:rsidRDefault="00465491" w:rsidP="00A03913">
      <w:pPr>
        <w:pStyle w:val="Heading1"/>
      </w:pPr>
      <w:bookmarkStart w:id="56" w:name="_Toc419881206"/>
      <w:bookmarkStart w:id="57" w:name="_Toc442348094"/>
      <w:bookmarkStart w:id="58" w:name="_Toc471550200"/>
      <w:r w:rsidRPr="00093294">
        <w:t>PRESENTATION</w:t>
      </w:r>
      <w:bookmarkEnd w:id="56"/>
      <w:bookmarkEnd w:id="57"/>
      <w:bookmarkEnd w:id="58"/>
    </w:p>
    <w:p w14:paraId="3AF965A0" w14:textId="77777777" w:rsidR="00465491" w:rsidRPr="00093294" w:rsidRDefault="00465491" w:rsidP="00465491">
      <w:pPr>
        <w:pStyle w:val="Heading1separatationline"/>
      </w:pPr>
    </w:p>
    <w:p w14:paraId="0CBC84BE" w14:textId="77777777" w:rsidR="00465491" w:rsidRPr="00093294" w:rsidRDefault="00465491" w:rsidP="00465491">
      <w:pPr>
        <w:pStyle w:val="BodyText"/>
      </w:pPr>
      <w:r w:rsidRPr="00093294">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14:paraId="373D29CB" w14:textId="77777777" w:rsidR="00465491" w:rsidRPr="00093294" w:rsidRDefault="00465491" w:rsidP="00A03913">
      <w:pPr>
        <w:pStyle w:val="Heading1"/>
      </w:pPr>
      <w:bookmarkStart w:id="59" w:name="_Toc419881207"/>
      <w:bookmarkStart w:id="60" w:name="_Toc442348095"/>
      <w:bookmarkStart w:id="61" w:name="_Toc471550201"/>
      <w:r w:rsidRPr="00093294">
        <w:t>EVALUATION OR ASSESSMENT OF THE COURSE PARTICIPANTS</w:t>
      </w:r>
      <w:bookmarkEnd w:id="59"/>
      <w:bookmarkEnd w:id="60"/>
      <w:bookmarkEnd w:id="61"/>
    </w:p>
    <w:p w14:paraId="40791023" w14:textId="77777777" w:rsidR="00465491" w:rsidRPr="00093294" w:rsidRDefault="00465491" w:rsidP="00465491">
      <w:pPr>
        <w:pStyle w:val="Heading1separatationline"/>
      </w:pPr>
    </w:p>
    <w:p w14:paraId="7F6CDBD0" w14:textId="77777777" w:rsidR="00465491" w:rsidRPr="00093294" w:rsidRDefault="00DB50E4" w:rsidP="00465491">
      <w:pPr>
        <w:pStyle w:val="BodyText"/>
      </w:pPr>
      <w:r w:rsidRPr="00093294">
        <w:t>Body text.</w:t>
      </w:r>
    </w:p>
    <w:p w14:paraId="0E39B73F" w14:textId="77777777" w:rsidR="00465491" w:rsidRPr="00093294" w:rsidRDefault="00465491" w:rsidP="00A03913">
      <w:pPr>
        <w:pStyle w:val="Heading1"/>
      </w:pPr>
      <w:bookmarkStart w:id="62" w:name="_Toc419881208"/>
      <w:bookmarkStart w:id="63" w:name="_Toc442348096"/>
      <w:bookmarkStart w:id="64" w:name="_Toc471550202"/>
      <w:r w:rsidRPr="00093294">
        <w:t>IMPLEMENTATION</w:t>
      </w:r>
      <w:bookmarkEnd w:id="62"/>
      <w:bookmarkEnd w:id="63"/>
      <w:bookmarkEnd w:id="64"/>
    </w:p>
    <w:p w14:paraId="5737A8F4" w14:textId="77777777" w:rsidR="00465491" w:rsidRPr="00093294" w:rsidRDefault="00465491" w:rsidP="00465491">
      <w:pPr>
        <w:pStyle w:val="Heading1separatationline"/>
      </w:pPr>
    </w:p>
    <w:p w14:paraId="0D5973E8" w14:textId="77777777" w:rsidR="00465491" w:rsidRPr="00093294" w:rsidRDefault="00465491" w:rsidP="00465491">
      <w:pPr>
        <w:pStyle w:val="BodyText"/>
      </w:pPr>
      <w:r w:rsidRPr="00093294">
        <w:t>It is self-evident that planning and preparation are essential to the successful implementation of this model course.  In order to ensure that participants receive high quality instruction, Training Organisations will ensure that the following minimum assets are available before the course commences:</w:t>
      </w:r>
    </w:p>
    <w:p w14:paraId="3BC047E6" w14:textId="77777777" w:rsidR="00465491" w:rsidRPr="00093294" w:rsidRDefault="00465491" w:rsidP="00465491">
      <w:pPr>
        <w:pStyle w:val="Bullet1"/>
      </w:pPr>
      <w:r w:rsidRPr="00093294">
        <w:lastRenderedPageBreak/>
        <w:t>Qualified Instructors</w:t>
      </w:r>
      <w:r w:rsidR="007B7FEC" w:rsidRPr="00093294">
        <w:t xml:space="preserve"> (Bullet 1)</w:t>
      </w:r>
      <w:r w:rsidRPr="00093294">
        <w:t>;</w:t>
      </w:r>
      <w:r w:rsidRPr="00093294">
        <w:rPr>
          <w:rStyle w:val="FootnoteReference"/>
        </w:rPr>
        <w:footnoteReference w:id="2"/>
      </w:r>
    </w:p>
    <w:p w14:paraId="5A931A5F" w14:textId="77777777" w:rsidR="00465491" w:rsidRPr="00093294" w:rsidRDefault="00465491" w:rsidP="00465491">
      <w:pPr>
        <w:pStyle w:val="Bullet1"/>
      </w:pPr>
      <w:r w:rsidRPr="00093294">
        <w:t>Support staff and facilities;</w:t>
      </w:r>
    </w:p>
    <w:p w14:paraId="586783DB" w14:textId="77777777" w:rsidR="00465491" w:rsidRPr="00093294" w:rsidRDefault="00465491" w:rsidP="00465491">
      <w:pPr>
        <w:pStyle w:val="Bullet1"/>
      </w:pPr>
      <w:r w:rsidRPr="00093294">
        <w:t>Instruction and rest rooms;</w:t>
      </w:r>
    </w:p>
    <w:p w14:paraId="163A3E21" w14:textId="77777777" w:rsidR="00465491" w:rsidRPr="00093294" w:rsidRDefault="00465491" w:rsidP="00465491">
      <w:pPr>
        <w:pStyle w:val="Bullet1"/>
      </w:pPr>
      <w:r w:rsidRPr="00093294">
        <w:t>Training aids and equipment;</w:t>
      </w:r>
      <w:r w:rsidRPr="00093294">
        <w:rPr>
          <w:rStyle w:val="FootnoteReference"/>
        </w:rPr>
        <w:footnoteReference w:id="3"/>
      </w:r>
    </w:p>
    <w:p w14:paraId="536E3C19" w14:textId="77777777" w:rsidR="00465491" w:rsidRPr="00093294" w:rsidRDefault="00465491" w:rsidP="00465491">
      <w:pPr>
        <w:pStyle w:val="Bullet1"/>
      </w:pPr>
      <w:r w:rsidRPr="00093294">
        <w:t>Reference books; publications or extracts and other reference material;</w:t>
      </w:r>
      <w:r w:rsidRPr="00093294">
        <w:rPr>
          <w:rStyle w:val="FootnoteReference"/>
        </w:rPr>
        <w:footnoteReference w:id="4"/>
      </w:r>
    </w:p>
    <w:p w14:paraId="47046931" w14:textId="77777777" w:rsidR="005C71FF" w:rsidRPr="00093294" w:rsidRDefault="005C71FF" w:rsidP="005C71FF">
      <w:pPr>
        <w:pStyle w:val="Bullet1text"/>
      </w:pPr>
      <w:r w:rsidRPr="00093294">
        <w:t>Bullet 1 text (for subsequent text as the same level).</w:t>
      </w:r>
    </w:p>
    <w:p w14:paraId="0F445C0A" w14:textId="77777777" w:rsidR="005C71FF" w:rsidRPr="00093294" w:rsidRDefault="005C71FF" w:rsidP="005C71FF">
      <w:pPr>
        <w:pStyle w:val="Bullet2"/>
      </w:pPr>
      <w:r w:rsidRPr="00093294">
        <w:t>Bullet 2</w:t>
      </w:r>
    </w:p>
    <w:p w14:paraId="4C8B99F0" w14:textId="77777777" w:rsidR="005C71FF" w:rsidRPr="00093294" w:rsidRDefault="005C71FF" w:rsidP="005C71FF">
      <w:pPr>
        <w:pStyle w:val="Bullet2text"/>
      </w:pPr>
      <w:r w:rsidRPr="00093294">
        <w:t>Bullet 2 text (for subsequent text as the same level).</w:t>
      </w:r>
    </w:p>
    <w:p w14:paraId="229D6FC5" w14:textId="77777777" w:rsidR="00465491" w:rsidRPr="00093294" w:rsidRDefault="00465491" w:rsidP="00513460">
      <w:pPr>
        <w:pStyle w:val="Part"/>
        <w:rPr>
          <w:lang w:eastAsia="de-DE"/>
        </w:rPr>
      </w:pPr>
      <w:r w:rsidRPr="00093294">
        <w:rPr>
          <w:lang w:eastAsia="de-DE"/>
        </w:rPr>
        <w:br w:type="page"/>
      </w:r>
      <w:bookmarkStart w:id="65" w:name="_Toc419881209"/>
      <w:bookmarkStart w:id="66" w:name="_Toc442348097"/>
      <w:r w:rsidR="00513460" w:rsidRPr="00093294">
        <w:rPr>
          <w:lang w:eastAsia="de-DE"/>
        </w:rPr>
        <w:lastRenderedPageBreak/>
        <w:t xml:space="preserve"> </w:t>
      </w:r>
      <w:bookmarkStart w:id="67" w:name="_Toc471550203"/>
      <w:r w:rsidR="00513460" w:rsidRPr="00093294">
        <w:rPr>
          <w:lang w:eastAsia="de-DE"/>
        </w:rPr>
        <w:t xml:space="preserve">- </w:t>
      </w:r>
      <w:commentRangeStart w:id="68"/>
      <w:r w:rsidRPr="00093294">
        <w:rPr>
          <w:lang w:eastAsia="de-DE"/>
        </w:rPr>
        <w:t>COURSE FRAMEWORK</w:t>
      </w:r>
      <w:bookmarkEnd w:id="65"/>
      <w:bookmarkEnd w:id="66"/>
      <w:commentRangeEnd w:id="68"/>
      <w:r w:rsidR="00353025">
        <w:rPr>
          <w:rStyle w:val="CommentReference"/>
          <w:b w:val="0"/>
          <w:caps w:val="0"/>
          <w:color w:val="auto"/>
        </w:rPr>
        <w:commentReference w:id="68"/>
      </w:r>
      <w:bookmarkEnd w:id="67"/>
    </w:p>
    <w:p w14:paraId="0CD59B68" w14:textId="77777777" w:rsidR="00465491" w:rsidRPr="00093294" w:rsidRDefault="00465491" w:rsidP="00871F1F">
      <w:pPr>
        <w:pStyle w:val="Heading1"/>
        <w:numPr>
          <w:ilvl w:val="0"/>
          <w:numId w:val="20"/>
        </w:numPr>
      </w:pPr>
      <w:bookmarkStart w:id="69" w:name="_Toc419881210"/>
      <w:bookmarkStart w:id="70" w:name="_Toc442348098"/>
      <w:bookmarkStart w:id="71" w:name="_Toc471550204"/>
      <w:r w:rsidRPr="00093294">
        <w:t>INTRODUCTION</w:t>
      </w:r>
      <w:bookmarkEnd w:id="69"/>
      <w:bookmarkEnd w:id="70"/>
      <w:bookmarkEnd w:id="71"/>
    </w:p>
    <w:p w14:paraId="79B79927" w14:textId="77777777" w:rsidR="00465491" w:rsidRPr="00093294" w:rsidRDefault="00465491" w:rsidP="00465491">
      <w:pPr>
        <w:pStyle w:val="Heading1separatationline"/>
      </w:pPr>
    </w:p>
    <w:p w14:paraId="137B6C19" w14:textId="77777777" w:rsidR="00465491" w:rsidRPr="00093294" w:rsidRDefault="00465491" w:rsidP="00465491">
      <w:pPr>
        <w:pStyle w:val="BodyText"/>
      </w:pPr>
      <w:r w:rsidRPr="00093294">
        <w:t xml:space="preserve">This model course is based on IALA </w:t>
      </w:r>
      <w:r w:rsidR="003A368B" w:rsidRPr="00093294">
        <w:t>Recommendation E-141 …..</w:t>
      </w:r>
    </w:p>
    <w:p w14:paraId="00EEC989" w14:textId="77777777" w:rsidR="00465491" w:rsidRPr="00093294" w:rsidRDefault="00465491" w:rsidP="00A03913">
      <w:pPr>
        <w:pStyle w:val="Heading1"/>
      </w:pPr>
      <w:bookmarkStart w:id="72" w:name="_Toc419881211"/>
      <w:bookmarkStart w:id="73" w:name="_Toc442348099"/>
      <w:bookmarkStart w:id="74" w:name="_Toc471550205"/>
      <w:r w:rsidRPr="00093294">
        <w:t>ENTRY LEVEL REQUIREMENTS FOR A LEVEL 1 MANAGER</w:t>
      </w:r>
      <w:bookmarkEnd w:id="72"/>
      <w:bookmarkEnd w:id="73"/>
      <w:bookmarkEnd w:id="74"/>
    </w:p>
    <w:p w14:paraId="63B64710" w14:textId="77777777" w:rsidR="00465491" w:rsidRPr="00093294" w:rsidRDefault="00465491" w:rsidP="00465491">
      <w:pPr>
        <w:pStyle w:val="Heading1separatationline"/>
      </w:pPr>
    </w:p>
    <w:p w14:paraId="62D116CA" w14:textId="77777777" w:rsidR="00465491" w:rsidRPr="00093294" w:rsidRDefault="00DB50E4" w:rsidP="00465491">
      <w:pPr>
        <w:pStyle w:val="BodyText"/>
      </w:pPr>
      <w:r w:rsidRPr="00093294">
        <w:t>Body text</w:t>
      </w:r>
    </w:p>
    <w:p w14:paraId="0A6430DB" w14:textId="77777777" w:rsidR="00DB50E4" w:rsidRPr="00093294" w:rsidRDefault="00DB50E4" w:rsidP="00DB50E4">
      <w:pPr>
        <w:pStyle w:val="Bullet1"/>
      </w:pPr>
      <w:r w:rsidRPr="00093294">
        <w:t>Bullet 1;</w:t>
      </w:r>
    </w:p>
    <w:p w14:paraId="40B3037F" w14:textId="77777777" w:rsidR="00DB50E4" w:rsidRPr="00093294" w:rsidRDefault="00DB50E4" w:rsidP="00DB50E4">
      <w:pPr>
        <w:pStyle w:val="Bullet2"/>
      </w:pPr>
      <w:r w:rsidRPr="00093294">
        <w:t>Bullet 2</w:t>
      </w:r>
    </w:p>
    <w:p w14:paraId="2E99F2FC" w14:textId="77777777" w:rsidR="00465491" w:rsidRPr="00093294" w:rsidRDefault="00DB50E4" w:rsidP="00465491">
      <w:pPr>
        <w:pStyle w:val="Bullet1"/>
      </w:pPr>
      <w:r w:rsidRPr="00093294">
        <w:t>Bullet 1</w:t>
      </w:r>
      <w:r w:rsidR="00465491" w:rsidRPr="00093294">
        <w:t>.</w:t>
      </w:r>
    </w:p>
    <w:p w14:paraId="630B6AD6" w14:textId="77777777" w:rsidR="00465491" w:rsidRPr="00093294" w:rsidRDefault="00465491" w:rsidP="00A03913">
      <w:pPr>
        <w:pStyle w:val="Heading1"/>
      </w:pPr>
      <w:bookmarkStart w:id="75" w:name="_Toc419881212"/>
      <w:bookmarkStart w:id="76" w:name="_Toc442348100"/>
      <w:bookmarkStart w:id="77" w:name="_Toc471550206"/>
      <w:r w:rsidRPr="00093294">
        <w:t>COURSE INTAKE – LIMITATIONS</w:t>
      </w:r>
      <w:bookmarkEnd w:id="75"/>
      <w:bookmarkEnd w:id="76"/>
      <w:bookmarkEnd w:id="77"/>
    </w:p>
    <w:p w14:paraId="480E83E9" w14:textId="77777777" w:rsidR="00465491" w:rsidRPr="00093294" w:rsidRDefault="00465491" w:rsidP="00465491">
      <w:pPr>
        <w:pStyle w:val="Heading1separatationline"/>
      </w:pPr>
    </w:p>
    <w:p w14:paraId="6FE75842" w14:textId="77777777" w:rsidR="00465491" w:rsidRPr="00093294" w:rsidRDefault="00DB50E4" w:rsidP="00465491">
      <w:pPr>
        <w:pStyle w:val="BodyText"/>
      </w:pPr>
      <w:r w:rsidRPr="00093294">
        <w:t>Body text</w:t>
      </w:r>
    </w:p>
    <w:p w14:paraId="1931DB48" w14:textId="77777777" w:rsidR="00465491" w:rsidRPr="00093294" w:rsidRDefault="00465491" w:rsidP="00A03913">
      <w:pPr>
        <w:pStyle w:val="Heading1"/>
      </w:pPr>
      <w:bookmarkStart w:id="78" w:name="_Toc419881213"/>
      <w:bookmarkStart w:id="79" w:name="_Toc442348101"/>
      <w:bookmarkStart w:id="80" w:name="_Toc471550207"/>
      <w:r w:rsidRPr="00093294">
        <w:t>TRAINING STAFF REQUIREMENTS</w:t>
      </w:r>
      <w:bookmarkEnd w:id="78"/>
      <w:bookmarkEnd w:id="79"/>
      <w:bookmarkEnd w:id="80"/>
    </w:p>
    <w:p w14:paraId="28B62403" w14:textId="77777777" w:rsidR="00465491" w:rsidRPr="00093294" w:rsidRDefault="00465491" w:rsidP="00465491">
      <w:pPr>
        <w:pStyle w:val="Heading1separatationline"/>
      </w:pPr>
    </w:p>
    <w:p w14:paraId="6E904C2C" w14:textId="77777777" w:rsidR="00465491" w:rsidRPr="00093294" w:rsidRDefault="00DB50E4" w:rsidP="00465491">
      <w:pPr>
        <w:pStyle w:val="BodyText"/>
      </w:pPr>
      <w:r w:rsidRPr="00093294">
        <w:t>Body text</w:t>
      </w:r>
    </w:p>
    <w:p w14:paraId="30C71FF5" w14:textId="77777777" w:rsidR="00465491" w:rsidRPr="00093294" w:rsidRDefault="00465491" w:rsidP="00A03913">
      <w:pPr>
        <w:pStyle w:val="Heading2"/>
        <w:rPr>
          <w:lang w:eastAsia="de-DE"/>
        </w:rPr>
      </w:pPr>
      <w:bookmarkStart w:id="81" w:name="_Toc419881214"/>
      <w:bookmarkStart w:id="82" w:name="_Toc442348102"/>
      <w:bookmarkStart w:id="83" w:name="_Toc471550208"/>
      <w:r w:rsidRPr="00093294">
        <w:rPr>
          <w:lang w:eastAsia="de-DE"/>
        </w:rPr>
        <w:t>Course Instructors</w:t>
      </w:r>
      <w:bookmarkEnd w:id="81"/>
      <w:bookmarkEnd w:id="82"/>
      <w:bookmarkEnd w:id="83"/>
    </w:p>
    <w:p w14:paraId="6221CA1A" w14:textId="77777777" w:rsidR="00465491" w:rsidRPr="00093294" w:rsidRDefault="00465491" w:rsidP="00465491">
      <w:pPr>
        <w:pStyle w:val="Heading2separationline"/>
      </w:pPr>
    </w:p>
    <w:p w14:paraId="455327F4" w14:textId="77777777" w:rsidR="00465491" w:rsidRPr="00093294" w:rsidRDefault="00465491" w:rsidP="00465491">
      <w:pPr>
        <w:pStyle w:val="Bullet1"/>
      </w:pPr>
      <w:r w:rsidRPr="00093294">
        <w:t>Fluency in English or other approved main language of instruction;</w:t>
      </w:r>
    </w:p>
    <w:p w14:paraId="223093AF" w14:textId="77777777" w:rsidR="00465491" w:rsidRPr="00093294" w:rsidRDefault="00DB50E4" w:rsidP="00465491">
      <w:pPr>
        <w:pStyle w:val="Bullet1"/>
      </w:pPr>
      <w:r w:rsidRPr="00093294">
        <w:t>Bullet 1</w:t>
      </w:r>
      <w:r w:rsidR="00465491" w:rsidRPr="00093294">
        <w:t>.</w:t>
      </w:r>
    </w:p>
    <w:p w14:paraId="3C9E6476" w14:textId="77777777" w:rsidR="00465491" w:rsidRPr="00093294" w:rsidRDefault="00465491" w:rsidP="00A03913">
      <w:pPr>
        <w:pStyle w:val="Heading2"/>
        <w:rPr>
          <w:lang w:eastAsia="de-DE"/>
        </w:rPr>
      </w:pPr>
      <w:bookmarkStart w:id="84" w:name="_Toc419881215"/>
      <w:bookmarkStart w:id="85" w:name="_Toc442348103"/>
      <w:bookmarkStart w:id="86" w:name="_Toc471550209"/>
      <w:r w:rsidRPr="00093294">
        <w:rPr>
          <w:lang w:eastAsia="de-DE"/>
        </w:rPr>
        <w:t>Course Assessors</w:t>
      </w:r>
      <w:bookmarkEnd w:id="84"/>
      <w:bookmarkEnd w:id="85"/>
      <w:bookmarkEnd w:id="86"/>
    </w:p>
    <w:p w14:paraId="2380CC13" w14:textId="77777777" w:rsidR="00465491" w:rsidRPr="00093294" w:rsidRDefault="00465491" w:rsidP="00465491">
      <w:pPr>
        <w:pStyle w:val="Heading2separationline"/>
      </w:pPr>
    </w:p>
    <w:p w14:paraId="1F21BA23" w14:textId="77777777" w:rsidR="00465491" w:rsidRPr="00093294" w:rsidRDefault="00465491" w:rsidP="00465491">
      <w:pPr>
        <w:pStyle w:val="Bullet1"/>
      </w:pPr>
      <w:r w:rsidRPr="00093294">
        <w:t>At least 3 years’ experience as an approved IALA AtoN Level 1 trainer;</w:t>
      </w:r>
    </w:p>
    <w:p w14:paraId="6BEEA442" w14:textId="77777777" w:rsidR="00465491" w:rsidRPr="00093294" w:rsidRDefault="00465491" w:rsidP="00465491">
      <w:pPr>
        <w:pStyle w:val="Bullet1"/>
      </w:pPr>
      <w:r w:rsidRPr="00093294">
        <w:t>Chair or vice-chair of an IALA Technical Committee;</w:t>
      </w:r>
    </w:p>
    <w:p w14:paraId="3D20661F" w14:textId="77777777" w:rsidR="00465491" w:rsidRPr="00093294" w:rsidRDefault="00465491" w:rsidP="00465491">
      <w:pPr>
        <w:pStyle w:val="Bullet1"/>
      </w:pPr>
      <w:r w:rsidRPr="00093294">
        <w:t>IALA-endorsed experts</w:t>
      </w:r>
      <w:r w:rsidRPr="00093294">
        <w:rPr>
          <w:rStyle w:val="FootnoteReference"/>
        </w:rPr>
        <w:footnoteReference w:id="5"/>
      </w:r>
      <w:r w:rsidRPr="00093294">
        <w:t>.</w:t>
      </w:r>
    </w:p>
    <w:p w14:paraId="1EFA8DB4" w14:textId="77777777" w:rsidR="00465491" w:rsidRPr="00093294" w:rsidRDefault="00465491" w:rsidP="00A03913">
      <w:pPr>
        <w:pStyle w:val="Heading1"/>
      </w:pPr>
      <w:bookmarkStart w:id="87" w:name="_Toc419881216"/>
      <w:bookmarkStart w:id="88" w:name="_Toc442348104"/>
      <w:bookmarkStart w:id="89" w:name="_Toc471550210"/>
      <w:r w:rsidRPr="00093294">
        <w:t>TEACHING FACILITIES AND EQUIPMENT</w:t>
      </w:r>
      <w:bookmarkEnd w:id="87"/>
      <w:bookmarkEnd w:id="88"/>
      <w:bookmarkEnd w:id="89"/>
    </w:p>
    <w:p w14:paraId="0D1AEF16" w14:textId="77777777" w:rsidR="00465491" w:rsidRPr="00093294" w:rsidRDefault="00465491" w:rsidP="00465491">
      <w:pPr>
        <w:pStyle w:val="Heading1separatationline"/>
      </w:pPr>
    </w:p>
    <w:p w14:paraId="5D52D769" w14:textId="77777777" w:rsidR="00465491" w:rsidRPr="00093294" w:rsidRDefault="00465491" w:rsidP="00465491">
      <w:pPr>
        <w:pStyle w:val="BodyText"/>
      </w:pPr>
      <w:r w:rsidRPr="00093294">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14:paraId="4E1ECEBB" w14:textId="77777777" w:rsidR="00465491" w:rsidRPr="00093294" w:rsidRDefault="00465491" w:rsidP="00465491">
      <w:pPr>
        <w:pStyle w:val="BodyText"/>
      </w:pPr>
      <w:r w:rsidRPr="00093294">
        <w:t>References to specific paragraphs or sections in the IALA NAVGUIDE or other Manuals, Recommendations and Guidelines are shown in the detailed teaching syllabi.</w:t>
      </w:r>
    </w:p>
    <w:p w14:paraId="0EEDB1E1" w14:textId="77777777" w:rsidR="00465491" w:rsidRPr="00093294" w:rsidRDefault="00465491" w:rsidP="00465491">
      <w:pPr>
        <w:pStyle w:val="BodyText"/>
      </w:pPr>
    </w:p>
    <w:p w14:paraId="4FCDC553" w14:textId="77777777" w:rsidR="00465491" w:rsidRPr="00093294" w:rsidRDefault="00465491" w:rsidP="00465491">
      <w:pPr>
        <w:rPr>
          <w:lang w:eastAsia="de-DE"/>
        </w:rPr>
      </w:pPr>
      <w:r w:rsidRPr="00093294">
        <w:rPr>
          <w:lang w:eastAsia="de-DE"/>
        </w:rPr>
        <w:br w:type="page"/>
      </w:r>
    </w:p>
    <w:p w14:paraId="2417F106" w14:textId="77777777" w:rsidR="00465491" w:rsidRPr="00093294" w:rsidRDefault="00513460" w:rsidP="00513460">
      <w:pPr>
        <w:pStyle w:val="Part"/>
      </w:pPr>
      <w:bookmarkStart w:id="90" w:name="_Toc419881217"/>
      <w:bookmarkStart w:id="91" w:name="_Toc442348105"/>
      <w:r w:rsidRPr="00093294">
        <w:lastRenderedPageBreak/>
        <w:t xml:space="preserve"> </w:t>
      </w:r>
      <w:bookmarkStart w:id="92" w:name="_Toc471550211"/>
      <w:r w:rsidRPr="00093294">
        <w:t xml:space="preserve">- </w:t>
      </w:r>
      <w:commentRangeStart w:id="93"/>
      <w:r w:rsidR="00465491" w:rsidRPr="00093294">
        <w:t>GUIDELINES FOR INSTRUCTORS</w:t>
      </w:r>
      <w:bookmarkEnd w:id="90"/>
      <w:bookmarkEnd w:id="91"/>
      <w:commentRangeEnd w:id="93"/>
      <w:r w:rsidR="00353025">
        <w:rPr>
          <w:rStyle w:val="CommentReference"/>
          <w:b w:val="0"/>
          <w:caps w:val="0"/>
          <w:color w:val="auto"/>
        </w:rPr>
        <w:commentReference w:id="93"/>
      </w:r>
      <w:bookmarkEnd w:id="92"/>
    </w:p>
    <w:p w14:paraId="45862DEC" w14:textId="77777777" w:rsidR="00465491" w:rsidRPr="00093294" w:rsidRDefault="00465491" w:rsidP="00871F1F">
      <w:pPr>
        <w:pStyle w:val="Heading1"/>
        <w:numPr>
          <w:ilvl w:val="0"/>
          <w:numId w:val="21"/>
        </w:numPr>
      </w:pPr>
      <w:bookmarkStart w:id="94" w:name="_Toc419881218"/>
      <w:bookmarkStart w:id="95" w:name="_Toc442348106"/>
      <w:bookmarkStart w:id="96" w:name="_Toc471550212"/>
      <w:r w:rsidRPr="00093294">
        <w:t>INTRODUCTION</w:t>
      </w:r>
      <w:bookmarkEnd w:id="94"/>
      <w:bookmarkEnd w:id="95"/>
      <w:bookmarkEnd w:id="96"/>
    </w:p>
    <w:p w14:paraId="479CA029" w14:textId="77777777" w:rsidR="00465491" w:rsidRPr="00093294" w:rsidRDefault="00465491" w:rsidP="00465491">
      <w:pPr>
        <w:pStyle w:val="Heading1separatationline"/>
      </w:pPr>
    </w:p>
    <w:p w14:paraId="5EB90E2C" w14:textId="77777777" w:rsidR="00465491" w:rsidRPr="00093294" w:rsidRDefault="00DB50E4" w:rsidP="00465491">
      <w:pPr>
        <w:pStyle w:val="BodyText"/>
      </w:pPr>
      <w:r w:rsidRPr="00093294">
        <w:t>Body text</w:t>
      </w:r>
    </w:p>
    <w:p w14:paraId="7C61A08C" w14:textId="77777777" w:rsidR="00465491" w:rsidRPr="00093294" w:rsidRDefault="00465491" w:rsidP="00A03913">
      <w:pPr>
        <w:pStyle w:val="Heading1"/>
      </w:pPr>
      <w:bookmarkStart w:id="97" w:name="_Toc419881219"/>
      <w:bookmarkStart w:id="98" w:name="_Toc442348107"/>
      <w:bookmarkStart w:id="99" w:name="_Toc471550213"/>
      <w:r w:rsidRPr="00093294">
        <w:t>CURRICULUM</w:t>
      </w:r>
      <w:bookmarkEnd w:id="97"/>
      <w:bookmarkEnd w:id="98"/>
      <w:bookmarkEnd w:id="99"/>
    </w:p>
    <w:p w14:paraId="485910A5" w14:textId="77777777" w:rsidR="00465491" w:rsidRPr="00093294" w:rsidRDefault="00465491" w:rsidP="00465491">
      <w:pPr>
        <w:pStyle w:val="Heading1separatationline"/>
      </w:pPr>
    </w:p>
    <w:p w14:paraId="1BE07877" w14:textId="77777777" w:rsidR="00465491" w:rsidRPr="00093294" w:rsidRDefault="00DB50E4" w:rsidP="00465491">
      <w:pPr>
        <w:pStyle w:val="BodyText"/>
      </w:pPr>
      <w:r w:rsidRPr="00093294">
        <w:t>Body text</w:t>
      </w:r>
    </w:p>
    <w:p w14:paraId="0D7A1DA3" w14:textId="77777777" w:rsidR="00465491" w:rsidRPr="00093294" w:rsidRDefault="00465491" w:rsidP="00C27FE2">
      <w:pPr>
        <w:pStyle w:val="Tablecaption"/>
        <w:jc w:val="center"/>
      </w:pPr>
      <w:bookmarkStart w:id="100" w:name="_Ref302301686"/>
      <w:bookmarkStart w:id="101" w:name="_Toc434431725"/>
      <w:bookmarkStart w:id="102" w:name="_Toc442347372"/>
      <w:bookmarkStart w:id="103" w:name="_Toc443313835"/>
      <w:bookmarkStart w:id="104" w:name="_Toc471550253"/>
      <w:r w:rsidRPr="00093294">
        <w:t>Example Course Outline Planning Programme</w:t>
      </w:r>
      <w:bookmarkEnd w:id="100"/>
      <w:bookmarkEnd w:id="101"/>
      <w:bookmarkEnd w:id="102"/>
      <w:bookmarkEnd w:id="103"/>
      <w:bookmarkEnd w:id="104"/>
    </w:p>
    <w:tbl>
      <w:tblPr>
        <w:tblStyle w:val="TableGrid"/>
        <w:tblW w:w="9918" w:type="dxa"/>
        <w:jc w:val="center"/>
        <w:tblLayout w:type="fixed"/>
        <w:tblLook w:val="04A0" w:firstRow="1" w:lastRow="0" w:firstColumn="1" w:lastColumn="0" w:noHBand="0" w:noVBand="1"/>
      </w:tblPr>
      <w:tblGrid>
        <w:gridCol w:w="846"/>
        <w:gridCol w:w="992"/>
        <w:gridCol w:w="1276"/>
        <w:gridCol w:w="850"/>
        <w:gridCol w:w="2552"/>
        <w:gridCol w:w="3402"/>
      </w:tblGrid>
      <w:tr w:rsidR="00DB50E4" w:rsidRPr="00093294" w14:paraId="5396D930" w14:textId="77777777" w:rsidTr="00DB50E4">
        <w:trPr>
          <w:cantSplit/>
          <w:trHeight w:val="1407"/>
          <w:tblHeader/>
          <w:jc w:val="center"/>
        </w:trPr>
        <w:tc>
          <w:tcPr>
            <w:tcW w:w="846" w:type="dxa"/>
            <w:tcMar>
              <w:top w:w="28" w:type="dxa"/>
              <w:bottom w:w="28" w:type="dxa"/>
            </w:tcMar>
            <w:textDirection w:val="btLr"/>
          </w:tcPr>
          <w:p w14:paraId="20CFB6BB" w14:textId="77777777" w:rsidR="00465491" w:rsidRPr="00093294" w:rsidRDefault="00465491" w:rsidP="00FB16A8">
            <w:pPr>
              <w:pStyle w:val="Tableheading"/>
              <w:rPr>
                <w:lang w:val="en-GB"/>
              </w:rPr>
            </w:pPr>
            <w:r w:rsidRPr="00093294">
              <w:rPr>
                <w:lang w:val="en-GB"/>
              </w:rPr>
              <w:t>Day</w:t>
            </w:r>
          </w:p>
        </w:tc>
        <w:tc>
          <w:tcPr>
            <w:tcW w:w="992" w:type="dxa"/>
            <w:tcMar>
              <w:top w:w="28" w:type="dxa"/>
              <w:bottom w:w="28" w:type="dxa"/>
            </w:tcMar>
            <w:textDirection w:val="btLr"/>
          </w:tcPr>
          <w:p w14:paraId="5BA1E678" w14:textId="77777777" w:rsidR="00465491" w:rsidRPr="00093294" w:rsidRDefault="00465491" w:rsidP="00FB16A8">
            <w:pPr>
              <w:pStyle w:val="Tableheading"/>
              <w:rPr>
                <w:lang w:val="en-GB"/>
              </w:rPr>
            </w:pPr>
            <w:r w:rsidRPr="00093294">
              <w:rPr>
                <w:lang w:val="en-GB"/>
              </w:rPr>
              <w:t>Module</w:t>
            </w:r>
          </w:p>
        </w:tc>
        <w:tc>
          <w:tcPr>
            <w:tcW w:w="1276" w:type="dxa"/>
            <w:tcMar>
              <w:top w:w="28" w:type="dxa"/>
              <w:bottom w:w="28" w:type="dxa"/>
            </w:tcMar>
            <w:textDirection w:val="btLr"/>
          </w:tcPr>
          <w:p w14:paraId="6D136ED2" w14:textId="77777777" w:rsidR="00465491" w:rsidRPr="00093294" w:rsidRDefault="00465491" w:rsidP="00FB16A8">
            <w:pPr>
              <w:pStyle w:val="Tableheading"/>
              <w:rPr>
                <w:lang w:val="en-GB"/>
              </w:rPr>
            </w:pPr>
            <w:r w:rsidRPr="00093294">
              <w:rPr>
                <w:lang w:val="en-GB"/>
              </w:rPr>
              <w:t>Lectures (see Part E)</w:t>
            </w:r>
          </w:p>
        </w:tc>
        <w:tc>
          <w:tcPr>
            <w:tcW w:w="850" w:type="dxa"/>
            <w:tcMar>
              <w:top w:w="28" w:type="dxa"/>
              <w:bottom w:w="28" w:type="dxa"/>
            </w:tcMar>
            <w:textDirection w:val="btLr"/>
          </w:tcPr>
          <w:p w14:paraId="1D8F5757" w14:textId="77777777" w:rsidR="00465491" w:rsidRPr="00093294" w:rsidRDefault="00465491" w:rsidP="00FB16A8">
            <w:pPr>
              <w:pStyle w:val="Tableheading"/>
              <w:rPr>
                <w:lang w:val="en-GB"/>
              </w:rPr>
            </w:pPr>
            <w:r w:rsidRPr="00093294">
              <w:rPr>
                <w:lang w:val="en-GB"/>
              </w:rPr>
              <w:t>Instruction hours</w:t>
            </w:r>
          </w:p>
        </w:tc>
        <w:tc>
          <w:tcPr>
            <w:tcW w:w="2552" w:type="dxa"/>
            <w:tcMar>
              <w:top w:w="28" w:type="dxa"/>
              <w:bottom w:w="28" w:type="dxa"/>
            </w:tcMar>
            <w:vAlign w:val="center"/>
          </w:tcPr>
          <w:p w14:paraId="1F16718F" w14:textId="77777777" w:rsidR="00465491" w:rsidRPr="00093294" w:rsidRDefault="00465491" w:rsidP="00FB16A8">
            <w:pPr>
              <w:pStyle w:val="Tableheading"/>
              <w:rPr>
                <w:lang w:val="en-GB"/>
              </w:rPr>
            </w:pPr>
            <w:r w:rsidRPr="00093294">
              <w:rPr>
                <w:lang w:val="en-GB"/>
              </w:rPr>
              <w:t>Other Activity</w:t>
            </w:r>
          </w:p>
        </w:tc>
        <w:tc>
          <w:tcPr>
            <w:tcW w:w="3402" w:type="dxa"/>
            <w:tcMar>
              <w:top w:w="28" w:type="dxa"/>
              <w:bottom w:w="28" w:type="dxa"/>
            </w:tcMar>
            <w:vAlign w:val="center"/>
          </w:tcPr>
          <w:p w14:paraId="3B0F4355" w14:textId="77777777" w:rsidR="00465491" w:rsidRPr="00093294" w:rsidRDefault="00465491" w:rsidP="00FB16A8">
            <w:pPr>
              <w:pStyle w:val="Tableheading"/>
              <w:rPr>
                <w:lang w:val="en-GB"/>
              </w:rPr>
            </w:pPr>
            <w:r w:rsidRPr="00093294">
              <w:rPr>
                <w:lang w:val="en-GB"/>
              </w:rPr>
              <w:t>Remarks</w:t>
            </w:r>
          </w:p>
        </w:tc>
      </w:tr>
      <w:tr w:rsidR="00DB50E4" w:rsidRPr="00093294" w14:paraId="45E66092" w14:textId="77777777" w:rsidTr="00DB50E4">
        <w:trPr>
          <w:jc w:val="center"/>
        </w:trPr>
        <w:tc>
          <w:tcPr>
            <w:tcW w:w="846" w:type="dxa"/>
            <w:tcMar>
              <w:top w:w="28" w:type="dxa"/>
              <w:bottom w:w="28" w:type="dxa"/>
            </w:tcMar>
          </w:tcPr>
          <w:p w14:paraId="5D16E0F3" w14:textId="77777777" w:rsidR="00465491" w:rsidRPr="00093294" w:rsidRDefault="00465491" w:rsidP="00F41744">
            <w:pPr>
              <w:pStyle w:val="Tabletext"/>
              <w:jc w:val="center"/>
            </w:pPr>
            <w:r w:rsidRPr="00093294">
              <w:t>0</w:t>
            </w:r>
          </w:p>
        </w:tc>
        <w:tc>
          <w:tcPr>
            <w:tcW w:w="992" w:type="dxa"/>
            <w:shd w:val="clear" w:color="auto" w:fill="auto"/>
            <w:tcMar>
              <w:top w:w="28" w:type="dxa"/>
              <w:bottom w:w="28" w:type="dxa"/>
            </w:tcMar>
          </w:tcPr>
          <w:p w14:paraId="51C0B44D" w14:textId="77777777" w:rsidR="00465491" w:rsidRPr="00093294" w:rsidRDefault="00465491" w:rsidP="00FB16A8">
            <w:pPr>
              <w:pStyle w:val="Tabletext"/>
            </w:pPr>
          </w:p>
        </w:tc>
        <w:tc>
          <w:tcPr>
            <w:tcW w:w="1276" w:type="dxa"/>
            <w:shd w:val="clear" w:color="auto" w:fill="auto"/>
            <w:tcMar>
              <w:top w:w="28" w:type="dxa"/>
              <w:bottom w:w="28" w:type="dxa"/>
            </w:tcMar>
          </w:tcPr>
          <w:p w14:paraId="68D1C8A2" w14:textId="77777777" w:rsidR="00465491" w:rsidRPr="00093294" w:rsidRDefault="00465491" w:rsidP="00FB16A8">
            <w:pPr>
              <w:pStyle w:val="Tabletext"/>
            </w:pPr>
          </w:p>
        </w:tc>
        <w:tc>
          <w:tcPr>
            <w:tcW w:w="850" w:type="dxa"/>
            <w:tcMar>
              <w:top w:w="28" w:type="dxa"/>
              <w:bottom w:w="28" w:type="dxa"/>
            </w:tcMar>
          </w:tcPr>
          <w:p w14:paraId="530AE6D0" w14:textId="77777777" w:rsidR="00465491" w:rsidRPr="00093294" w:rsidRDefault="00465491" w:rsidP="00FB16A8">
            <w:pPr>
              <w:pStyle w:val="Tabletext"/>
            </w:pPr>
          </w:p>
        </w:tc>
        <w:tc>
          <w:tcPr>
            <w:tcW w:w="2552" w:type="dxa"/>
            <w:tcMar>
              <w:top w:w="28" w:type="dxa"/>
              <w:bottom w:w="28" w:type="dxa"/>
            </w:tcMar>
          </w:tcPr>
          <w:p w14:paraId="64458BFB" w14:textId="77777777" w:rsidR="00465491" w:rsidRPr="00093294" w:rsidRDefault="0042518D" w:rsidP="00FB16A8">
            <w:pPr>
              <w:pStyle w:val="Tabletext"/>
            </w:pPr>
            <w:r w:rsidRPr="00093294">
              <w:t>Table text</w:t>
            </w:r>
          </w:p>
        </w:tc>
        <w:tc>
          <w:tcPr>
            <w:tcW w:w="3402" w:type="dxa"/>
            <w:tcMar>
              <w:top w:w="28" w:type="dxa"/>
              <w:bottom w:w="28" w:type="dxa"/>
            </w:tcMar>
          </w:tcPr>
          <w:p w14:paraId="5B1814E4" w14:textId="77777777" w:rsidR="00465491" w:rsidRPr="00093294" w:rsidRDefault="0042518D" w:rsidP="00FB16A8">
            <w:pPr>
              <w:pStyle w:val="Tabletext"/>
            </w:pPr>
            <w:r w:rsidRPr="00093294">
              <w:t>Table text</w:t>
            </w:r>
          </w:p>
        </w:tc>
      </w:tr>
      <w:tr w:rsidR="00DB50E4" w:rsidRPr="00093294" w14:paraId="674962E7" w14:textId="77777777" w:rsidTr="0042518D">
        <w:trPr>
          <w:trHeight w:val="415"/>
          <w:jc w:val="center"/>
        </w:trPr>
        <w:tc>
          <w:tcPr>
            <w:tcW w:w="846" w:type="dxa"/>
            <w:tcMar>
              <w:top w:w="28" w:type="dxa"/>
              <w:bottom w:w="28" w:type="dxa"/>
            </w:tcMar>
          </w:tcPr>
          <w:p w14:paraId="3213908A" w14:textId="77777777" w:rsidR="00465491" w:rsidRPr="00093294" w:rsidRDefault="00465491" w:rsidP="00F41744">
            <w:pPr>
              <w:pStyle w:val="Tabletext"/>
              <w:jc w:val="center"/>
            </w:pPr>
            <w:r w:rsidRPr="00093294">
              <w:t>1</w:t>
            </w:r>
          </w:p>
        </w:tc>
        <w:tc>
          <w:tcPr>
            <w:tcW w:w="992" w:type="dxa"/>
            <w:tcMar>
              <w:top w:w="28" w:type="dxa"/>
              <w:bottom w:w="28" w:type="dxa"/>
            </w:tcMar>
          </w:tcPr>
          <w:p w14:paraId="339CCD42" w14:textId="77777777" w:rsidR="00465491" w:rsidRPr="00093294" w:rsidRDefault="00465491" w:rsidP="00FB16A8">
            <w:pPr>
              <w:pStyle w:val="Tabletext"/>
            </w:pPr>
          </w:p>
        </w:tc>
        <w:tc>
          <w:tcPr>
            <w:tcW w:w="1276" w:type="dxa"/>
            <w:tcMar>
              <w:top w:w="28" w:type="dxa"/>
              <w:bottom w:w="28" w:type="dxa"/>
            </w:tcMar>
          </w:tcPr>
          <w:p w14:paraId="217B2FA0" w14:textId="77777777" w:rsidR="00465491" w:rsidRPr="00093294" w:rsidRDefault="00465491" w:rsidP="00FB16A8">
            <w:pPr>
              <w:pStyle w:val="Tabletext"/>
            </w:pPr>
          </w:p>
        </w:tc>
        <w:tc>
          <w:tcPr>
            <w:tcW w:w="850" w:type="dxa"/>
            <w:tcMar>
              <w:top w:w="28" w:type="dxa"/>
              <w:bottom w:w="28" w:type="dxa"/>
            </w:tcMar>
          </w:tcPr>
          <w:p w14:paraId="0DDECE04" w14:textId="77777777" w:rsidR="00465491" w:rsidRPr="00093294" w:rsidRDefault="00465491" w:rsidP="00FB16A8">
            <w:pPr>
              <w:pStyle w:val="Tabletext"/>
            </w:pPr>
          </w:p>
        </w:tc>
        <w:tc>
          <w:tcPr>
            <w:tcW w:w="2552" w:type="dxa"/>
            <w:tcMar>
              <w:top w:w="28" w:type="dxa"/>
              <w:bottom w:w="28" w:type="dxa"/>
            </w:tcMar>
          </w:tcPr>
          <w:p w14:paraId="37922E78" w14:textId="77777777" w:rsidR="00465491" w:rsidRPr="00093294" w:rsidRDefault="0042518D" w:rsidP="00FB16A8">
            <w:pPr>
              <w:pStyle w:val="Tabletext"/>
            </w:pPr>
            <w:r w:rsidRPr="00093294">
              <w:t>Table text</w:t>
            </w:r>
          </w:p>
        </w:tc>
        <w:tc>
          <w:tcPr>
            <w:tcW w:w="3402" w:type="dxa"/>
            <w:tcMar>
              <w:top w:w="28" w:type="dxa"/>
              <w:bottom w:w="28" w:type="dxa"/>
            </w:tcMar>
          </w:tcPr>
          <w:p w14:paraId="7E0D8237" w14:textId="77777777" w:rsidR="00465491" w:rsidRPr="00093294" w:rsidRDefault="0042518D" w:rsidP="00FB16A8">
            <w:pPr>
              <w:pStyle w:val="Tabletext"/>
            </w:pPr>
            <w:r w:rsidRPr="00093294">
              <w:t>Table text</w:t>
            </w:r>
          </w:p>
        </w:tc>
      </w:tr>
      <w:tr w:rsidR="00DB50E4" w:rsidRPr="00093294" w14:paraId="568AC475" w14:textId="77777777" w:rsidTr="00DB50E4">
        <w:trPr>
          <w:jc w:val="center"/>
        </w:trPr>
        <w:tc>
          <w:tcPr>
            <w:tcW w:w="846" w:type="dxa"/>
            <w:tcMar>
              <w:top w:w="28" w:type="dxa"/>
              <w:bottom w:w="28" w:type="dxa"/>
            </w:tcMar>
          </w:tcPr>
          <w:p w14:paraId="0564198E" w14:textId="77777777" w:rsidR="00465491" w:rsidRPr="00093294" w:rsidRDefault="00465491" w:rsidP="00F41744">
            <w:pPr>
              <w:pStyle w:val="Tabletext"/>
              <w:jc w:val="center"/>
            </w:pPr>
            <w:r w:rsidRPr="00093294">
              <w:t>2</w:t>
            </w:r>
          </w:p>
        </w:tc>
        <w:tc>
          <w:tcPr>
            <w:tcW w:w="992" w:type="dxa"/>
            <w:tcMar>
              <w:top w:w="28" w:type="dxa"/>
              <w:bottom w:w="28" w:type="dxa"/>
            </w:tcMar>
          </w:tcPr>
          <w:p w14:paraId="6C3503B2" w14:textId="77777777" w:rsidR="00465491" w:rsidRPr="00093294" w:rsidRDefault="00465491" w:rsidP="00FB16A8">
            <w:pPr>
              <w:pStyle w:val="Tabletext"/>
            </w:pPr>
          </w:p>
        </w:tc>
        <w:tc>
          <w:tcPr>
            <w:tcW w:w="1276" w:type="dxa"/>
            <w:tcMar>
              <w:top w:w="28" w:type="dxa"/>
              <w:bottom w:w="28" w:type="dxa"/>
            </w:tcMar>
          </w:tcPr>
          <w:p w14:paraId="48DBBCD3" w14:textId="77777777" w:rsidR="00465491" w:rsidRPr="00093294" w:rsidRDefault="00465491" w:rsidP="00FB16A8">
            <w:pPr>
              <w:pStyle w:val="Tabletext"/>
            </w:pPr>
          </w:p>
        </w:tc>
        <w:tc>
          <w:tcPr>
            <w:tcW w:w="850" w:type="dxa"/>
            <w:tcMar>
              <w:top w:w="28" w:type="dxa"/>
              <w:bottom w:w="28" w:type="dxa"/>
            </w:tcMar>
          </w:tcPr>
          <w:p w14:paraId="30E7B98E" w14:textId="77777777" w:rsidR="00465491" w:rsidRPr="00093294" w:rsidRDefault="00465491" w:rsidP="00FB16A8">
            <w:pPr>
              <w:pStyle w:val="Tabletext"/>
            </w:pPr>
          </w:p>
        </w:tc>
        <w:tc>
          <w:tcPr>
            <w:tcW w:w="2552" w:type="dxa"/>
            <w:tcMar>
              <w:top w:w="28" w:type="dxa"/>
              <w:bottom w:w="28" w:type="dxa"/>
            </w:tcMar>
          </w:tcPr>
          <w:p w14:paraId="44C63A54" w14:textId="77777777" w:rsidR="00465491" w:rsidRPr="00093294" w:rsidRDefault="0042518D" w:rsidP="00FB16A8">
            <w:pPr>
              <w:pStyle w:val="Tabletext"/>
            </w:pPr>
            <w:r w:rsidRPr="00093294">
              <w:t>Table text</w:t>
            </w:r>
          </w:p>
        </w:tc>
        <w:tc>
          <w:tcPr>
            <w:tcW w:w="3402" w:type="dxa"/>
            <w:tcMar>
              <w:top w:w="28" w:type="dxa"/>
              <w:bottom w:w="28" w:type="dxa"/>
            </w:tcMar>
          </w:tcPr>
          <w:p w14:paraId="03B875C5" w14:textId="77777777" w:rsidR="00465491" w:rsidRPr="00093294" w:rsidRDefault="0042518D" w:rsidP="00FB16A8">
            <w:pPr>
              <w:pStyle w:val="Tabletext"/>
            </w:pPr>
            <w:r w:rsidRPr="00093294">
              <w:t>Table text</w:t>
            </w:r>
          </w:p>
        </w:tc>
      </w:tr>
      <w:tr w:rsidR="00DB50E4" w:rsidRPr="00093294" w14:paraId="4CBDC515" w14:textId="77777777" w:rsidTr="00DB50E4">
        <w:trPr>
          <w:jc w:val="center"/>
        </w:trPr>
        <w:tc>
          <w:tcPr>
            <w:tcW w:w="846" w:type="dxa"/>
            <w:tcMar>
              <w:top w:w="28" w:type="dxa"/>
              <w:bottom w:w="28" w:type="dxa"/>
            </w:tcMar>
          </w:tcPr>
          <w:p w14:paraId="249F97B2" w14:textId="77777777" w:rsidR="00465491" w:rsidRPr="00093294" w:rsidRDefault="00465491" w:rsidP="00F41744">
            <w:pPr>
              <w:pStyle w:val="Tabletext"/>
              <w:jc w:val="center"/>
            </w:pPr>
            <w:r w:rsidRPr="00093294">
              <w:t>3</w:t>
            </w:r>
          </w:p>
        </w:tc>
        <w:tc>
          <w:tcPr>
            <w:tcW w:w="992" w:type="dxa"/>
            <w:tcMar>
              <w:top w:w="28" w:type="dxa"/>
              <w:bottom w:w="28" w:type="dxa"/>
            </w:tcMar>
          </w:tcPr>
          <w:p w14:paraId="198B3D51" w14:textId="77777777" w:rsidR="00465491" w:rsidRPr="00093294" w:rsidRDefault="00465491" w:rsidP="00FB16A8">
            <w:pPr>
              <w:pStyle w:val="Tabletext"/>
            </w:pPr>
          </w:p>
        </w:tc>
        <w:tc>
          <w:tcPr>
            <w:tcW w:w="1276" w:type="dxa"/>
            <w:tcMar>
              <w:top w:w="28" w:type="dxa"/>
              <w:bottom w:w="28" w:type="dxa"/>
            </w:tcMar>
          </w:tcPr>
          <w:p w14:paraId="0DBC0201" w14:textId="77777777" w:rsidR="00465491" w:rsidRPr="00093294" w:rsidRDefault="00465491" w:rsidP="00FB16A8">
            <w:pPr>
              <w:pStyle w:val="Tabletext"/>
            </w:pPr>
          </w:p>
        </w:tc>
        <w:tc>
          <w:tcPr>
            <w:tcW w:w="850" w:type="dxa"/>
            <w:tcMar>
              <w:top w:w="28" w:type="dxa"/>
              <w:bottom w:w="28" w:type="dxa"/>
            </w:tcMar>
          </w:tcPr>
          <w:p w14:paraId="00A58EF9" w14:textId="77777777" w:rsidR="00465491" w:rsidRPr="00093294" w:rsidRDefault="00465491" w:rsidP="00FB16A8">
            <w:pPr>
              <w:pStyle w:val="Tabletext"/>
            </w:pPr>
          </w:p>
        </w:tc>
        <w:tc>
          <w:tcPr>
            <w:tcW w:w="2552" w:type="dxa"/>
            <w:tcMar>
              <w:top w:w="28" w:type="dxa"/>
              <w:bottom w:w="28" w:type="dxa"/>
            </w:tcMar>
          </w:tcPr>
          <w:p w14:paraId="6A6A992E" w14:textId="77777777" w:rsidR="00465491" w:rsidRPr="00093294" w:rsidRDefault="0042518D" w:rsidP="00FB16A8">
            <w:pPr>
              <w:pStyle w:val="Tabletext"/>
            </w:pPr>
            <w:r w:rsidRPr="00093294">
              <w:t>Table text</w:t>
            </w:r>
          </w:p>
        </w:tc>
        <w:tc>
          <w:tcPr>
            <w:tcW w:w="3402" w:type="dxa"/>
            <w:tcMar>
              <w:top w:w="28" w:type="dxa"/>
              <w:bottom w:w="28" w:type="dxa"/>
            </w:tcMar>
          </w:tcPr>
          <w:p w14:paraId="168378CB" w14:textId="77777777" w:rsidR="00465491" w:rsidRPr="00093294" w:rsidRDefault="0042518D" w:rsidP="00FB16A8">
            <w:pPr>
              <w:pStyle w:val="Tabletext"/>
            </w:pPr>
            <w:r w:rsidRPr="00093294">
              <w:t>Table text</w:t>
            </w:r>
          </w:p>
        </w:tc>
      </w:tr>
      <w:tr w:rsidR="00DB50E4" w:rsidRPr="00093294" w14:paraId="2CDEC2DB" w14:textId="77777777" w:rsidTr="00DB50E4">
        <w:trPr>
          <w:jc w:val="center"/>
        </w:trPr>
        <w:tc>
          <w:tcPr>
            <w:tcW w:w="846" w:type="dxa"/>
            <w:tcMar>
              <w:top w:w="28" w:type="dxa"/>
              <w:bottom w:w="28" w:type="dxa"/>
            </w:tcMar>
          </w:tcPr>
          <w:p w14:paraId="273E9F75" w14:textId="77777777" w:rsidR="00465491" w:rsidRPr="00093294" w:rsidRDefault="00465491" w:rsidP="00F41744">
            <w:pPr>
              <w:pStyle w:val="Tabletext"/>
              <w:jc w:val="center"/>
            </w:pPr>
            <w:r w:rsidRPr="00093294">
              <w:t>4</w:t>
            </w:r>
          </w:p>
        </w:tc>
        <w:tc>
          <w:tcPr>
            <w:tcW w:w="992" w:type="dxa"/>
            <w:tcMar>
              <w:top w:w="28" w:type="dxa"/>
              <w:bottom w:w="28" w:type="dxa"/>
            </w:tcMar>
          </w:tcPr>
          <w:p w14:paraId="28780367" w14:textId="77777777" w:rsidR="00465491" w:rsidRPr="00093294" w:rsidRDefault="00465491" w:rsidP="00FB16A8">
            <w:pPr>
              <w:pStyle w:val="Tabletext"/>
            </w:pPr>
          </w:p>
        </w:tc>
        <w:tc>
          <w:tcPr>
            <w:tcW w:w="1276" w:type="dxa"/>
            <w:tcMar>
              <w:top w:w="28" w:type="dxa"/>
              <w:bottom w:w="28" w:type="dxa"/>
            </w:tcMar>
          </w:tcPr>
          <w:p w14:paraId="1F274D3A" w14:textId="77777777" w:rsidR="00465491" w:rsidRPr="00093294" w:rsidRDefault="00465491" w:rsidP="00FB16A8">
            <w:pPr>
              <w:pStyle w:val="Tabletext"/>
            </w:pPr>
          </w:p>
        </w:tc>
        <w:tc>
          <w:tcPr>
            <w:tcW w:w="850" w:type="dxa"/>
            <w:tcMar>
              <w:top w:w="28" w:type="dxa"/>
              <w:bottom w:w="28" w:type="dxa"/>
            </w:tcMar>
          </w:tcPr>
          <w:p w14:paraId="41CA767F" w14:textId="77777777" w:rsidR="00465491" w:rsidRPr="00093294" w:rsidRDefault="00465491" w:rsidP="00FB16A8">
            <w:pPr>
              <w:pStyle w:val="Tabletext"/>
            </w:pPr>
          </w:p>
        </w:tc>
        <w:tc>
          <w:tcPr>
            <w:tcW w:w="2552" w:type="dxa"/>
            <w:tcMar>
              <w:top w:w="28" w:type="dxa"/>
              <w:bottom w:w="28" w:type="dxa"/>
            </w:tcMar>
          </w:tcPr>
          <w:p w14:paraId="0F30CA78" w14:textId="77777777" w:rsidR="00465491" w:rsidRPr="00093294" w:rsidRDefault="0042518D" w:rsidP="00FB16A8">
            <w:pPr>
              <w:pStyle w:val="Tabletext"/>
            </w:pPr>
            <w:r w:rsidRPr="00093294">
              <w:t>Table text</w:t>
            </w:r>
          </w:p>
        </w:tc>
        <w:tc>
          <w:tcPr>
            <w:tcW w:w="3402" w:type="dxa"/>
            <w:tcMar>
              <w:top w:w="28" w:type="dxa"/>
              <w:bottom w:w="28" w:type="dxa"/>
            </w:tcMar>
          </w:tcPr>
          <w:p w14:paraId="5DD41963" w14:textId="77777777" w:rsidR="00465491" w:rsidRPr="00093294" w:rsidRDefault="0042518D" w:rsidP="00FB16A8">
            <w:pPr>
              <w:pStyle w:val="Tabletext"/>
            </w:pPr>
            <w:r w:rsidRPr="00093294">
              <w:t>Table text</w:t>
            </w:r>
          </w:p>
        </w:tc>
      </w:tr>
      <w:tr w:rsidR="00DB50E4" w:rsidRPr="00093294" w14:paraId="12FB2BAD" w14:textId="77777777" w:rsidTr="00DB50E4">
        <w:trPr>
          <w:jc w:val="center"/>
        </w:trPr>
        <w:tc>
          <w:tcPr>
            <w:tcW w:w="846" w:type="dxa"/>
            <w:tcMar>
              <w:top w:w="28" w:type="dxa"/>
              <w:bottom w:w="28" w:type="dxa"/>
            </w:tcMar>
          </w:tcPr>
          <w:p w14:paraId="78E627DE" w14:textId="77777777" w:rsidR="00465491" w:rsidRPr="00093294" w:rsidRDefault="00465491" w:rsidP="00F41744">
            <w:pPr>
              <w:pStyle w:val="Tabletext"/>
              <w:jc w:val="center"/>
            </w:pPr>
            <w:r w:rsidRPr="00093294">
              <w:t>5</w:t>
            </w:r>
          </w:p>
        </w:tc>
        <w:tc>
          <w:tcPr>
            <w:tcW w:w="992" w:type="dxa"/>
            <w:tcMar>
              <w:top w:w="28" w:type="dxa"/>
              <w:bottom w:w="28" w:type="dxa"/>
            </w:tcMar>
          </w:tcPr>
          <w:p w14:paraId="30946776" w14:textId="77777777" w:rsidR="00465491" w:rsidRPr="00093294" w:rsidRDefault="00465491" w:rsidP="00FB16A8">
            <w:pPr>
              <w:pStyle w:val="Tabletext"/>
            </w:pPr>
          </w:p>
        </w:tc>
        <w:tc>
          <w:tcPr>
            <w:tcW w:w="1276" w:type="dxa"/>
            <w:tcMar>
              <w:top w:w="28" w:type="dxa"/>
              <w:bottom w:w="28" w:type="dxa"/>
            </w:tcMar>
          </w:tcPr>
          <w:p w14:paraId="4851DE6D" w14:textId="77777777" w:rsidR="00465491" w:rsidRPr="00093294" w:rsidRDefault="00465491" w:rsidP="00FB16A8">
            <w:pPr>
              <w:pStyle w:val="Tabletext"/>
            </w:pPr>
          </w:p>
        </w:tc>
        <w:tc>
          <w:tcPr>
            <w:tcW w:w="850" w:type="dxa"/>
            <w:tcMar>
              <w:top w:w="28" w:type="dxa"/>
              <w:bottom w:w="28" w:type="dxa"/>
            </w:tcMar>
          </w:tcPr>
          <w:p w14:paraId="07CEDD28" w14:textId="77777777" w:rsidR="00465491" w:rsidRPr="00093294" w:rsidRDefault="00465491" w:rsidP="00FB16A8">
            <w:pPr>
              <w:pStyle w:val="Tabletext"/>
            </w:pPr>
          </w:p>
        </w:tc>
        <w:tc>
          <w:tcPr>
            <w:tcW w:w="2552" w:type="dxa"/>
            <w:tcMar>
              <w:top w:w="28" w:type="dxa"/>
              <w:bottom w:w="28" w:type="dxa"/>
            </w:tcMar>
          </w:tcPr>
          <w:p w14:paraId="26070E0A" w14:textId="77777777" w:rsidR="00465491" w:rsidRPr="00093294" w:rsidRDefault="0042518D" w:rsidP="00FB16A8">
            <w:pPr>
              <w:pStyle w:val="Tabletext"/>
            </w:pPr>
            <w:r w:rsidRPr="00093294">
              <w:t>Table text</w:t>
            </w:r>
          </w:p>
        </w:tc>
        <w:tc>
          <w:tcPr>
            <w:tcW w:w="3402" w:type="dxa"/>
            <w:tcMar>
              <w:top w:w="28" w:type="dxa"/>
              <w:bottom w:w="28" w:type="dxa"/>
            </w:tcMar>
          </w:tcPr>
          <w:p w14:paraId="77B26C8C" w14:textId="77777777" w:rsidR="00465491" w:rsidRPr="00093294" w:rsidRDefault="0042518D" w:rsidP="00FB16A8">
            <w:pPr>
              <w:pStyle w:val="Tabletext"/>
            </w:pPr>
            <w:r w:rsidRPr="00093294">
              <w:t>Table text</w:t>
            </w:r>
          </w:p>
        </w:tc>
      </w:tr>
      <w:tr w:rsidR="00DB50E4" w:rsidRPr="00093294" w14:paraId="704FB5B5" w14:textId="77777777" w:rsidTr="00DB50E4">
        <w:trPr>
          <w:jc w:val="center"/>
        </w:trPr>
        <w:tc>
          <w:tcPr>
            <w:tcW w:w="846" w:type="dxa"/>
            <w:tcMar>
              <w:top w:w="28" w:type="dxa"/>
              <w:bottom w:w="28" w:type="dxa"/>
            </w:tcMar>
          </w:tcPr>
          <w:p w14:paraId="48C74637" w14:textId="77777777" w:rsidR="00465491" w:rsidRPr="00093294" w:rsidRDefault="00465491" w:rsidP="00F41744">
            <w:pPr>
              <w:pStyle w:val="Tabletext"/>
              <w:jc w:val="center"/>
            </w:pPr>
            <w:r w:rsidRPr="00093294">
              <w:t>6</w:t>
            </w:r>
          </w:p>
        </w:tc>
        <w:tc>
          <w:tcPr>
            <w:tcW w:w="992" w:type="dxa"/>
            <w:tcMar>
              <w:top w:w="28" w:type="dxa"/>
              <w:bottom w:w="28" w:type="dxa"/>
            </w:tcMar>
          </w:tcPr>
          <w:p w14:paraId="1FDD98EE" w14:textId="77777777" w:rsidR="00465491" w:rsidRPr="00093294" w:rsidRDefault="00465491" w:rsidP="00FB16A8">
            <w:pPr>
              <w:pStyle w:val="Tabletext"/>
            </w:pPr>
          </w:p>
        </w:tc>
        <w:tc>
          <w:tcPr>
            <w:tcW w:w="1276" w:type="dxa"/>
            <w:tcMar>
              <w:top w:w="28" w:type="dxa"/>
              <w:bottom w:w="28" w:type="dxa"/>
            </w:tcMar>
          </w:tcPr>
          <w:p w14:paraId="134099FC" w14:textId="77777777" w:rsidR="00465491" w:rsidRPr="00093294" w:rsidRDefault="00465491" w:rsidP="00FB16A8">
            <w:pPr>
              <w:pStyle w:val="Tabletext"/>
            </w:pPr>
          </w:p>
        </w:tc>
        <w:tc>
          <w:tcPr>
            <w:tcW w:w="850" w:type="dxa"/>
            <w:tcMar>
              <w:top w:w="28" w:type="dxa"/>
              <w:bottom w:w="28" w:type="dxa"/>
            </w:tcMar>
          </w:tcPr>
          <w:p w14:paraId="306022E1" w14:textId="77777777" w:rsidR="00465491" w:rsidRPr="00093294" w:rsidRDefault="00465491" w:rsidP="00FB16A8">
            <w:pPr>
              <w:pStyle w:val="Tabletext"/>
            </w:pPr>
          </w:p>
        </w:tc>
        <w:tc>
          <w:tcPr>
            <w:tcW w:w="2552" w:type="dxa"/>
            <w:tcMar>
              <w:top w:w="28" w:type="dxa"/>
              <w:bottom w:w="28" w:type="dxa"/>
            </w:tcMar>
          </w:tcPr>
          <w:p w14:paraId="7326CC68" w14:textId="77777777" w:rsidR="00465491" w:rsidRPr="00093294" w:rsidRDefault="0042518D" w:rsidP="00FB16A8">
            <w:pPr>
              <w:pStyle w:val="Tabletext"/>
            </w:pPr>
            <w:r w:rsidRPr="00093294">
              <w:t>Table text</w:t>
            </w:r>
          </w:p>
        </w:tc>
        <w:tc>
          <w:tcPr>
            <w:tcW w:w="3402" w:type="dxa"/>
            <w:tcMar>
              <w:top w:w="28" w:type="dxa"/>
              <w:bottom w:w="28" w:type="dxa"/>
            </w:tcMar>
          </w:tcPr>
          <w:p w14:paraId="327C943D" w14:textId="77777777" w:rsidR="00465491" w:rsidRPr="00093294" w:rsidRDefault="0042518D" w:rsidP="00FB16A8">
            <w:pPr>
              <w:pStyle w:val="Tabletext"/>
            </w:pPr>
            <w:r w:rsidRPr="00093294">
              <w:t>Table text</w:t>
            </w:r>
          </w:p>
        </w:tc>
      </w:tr>
      <w:tr w:rsidR="00DB50E4" w:rsidRPr="00093294" w14:paraId="2EB37650" w14:textId="77777777" w:rsidTr="00DB50E4">
        <w:trPr>
          <w:jc w:val="center"/>
        </w:trPr>
        <w:tc>
          <w:tcPr>
            <w:tcW w:w="846" w:type="dxa"/>
            <w:tcMar>
              <w:top w:w="28" w:type="dxa"/>
              <w:bottom w:w="28" w:type="dxa"/>
            </w:tcMar>
          </w:tcPr>
          <w:p w14:paraId="3CFAE0E2" w14:textId="77777777" w:rsidR="00465491" w:rsidRPr="00093294" w:rsidRDefault="00465491" w:rsidP="00F41744">
            <w:pPr>
              <w:pStyle w:val="Tabletext"/>
              <w:jc w:val="center"/>
            </w:pPr>
            <w:r w:rsidRPr="00093294">
              <w:t>7</w:t>
            </w:r>
          </w:p>
        </w:tc>
        <w:tc>
          <w:tcPr>
            <w:tcW w:w="992" w:type="dxa"/>
            <w:tcMar>
              <w:top w:w="28" w:type="dxa"/>
              <w:bottom w:w="28" w:type="dxa"/>
            </w:tcMar>
          </w:tcPr>
          <w:p w14:paraId="7F9208F4" w14:textId="77777777" w:rsidR="00465491" w:rsidRPr="00093294" w:rsidRDefault="00465491" w:rsidP="00FB16A8">
            <w:pPr>
              <w:pStyle w:val="Tabletext"/>
            </w:pPr>
          </w:p>
        </w:tc>
        <w:tc>
          <w:tcPr>
            <w:tcW w:w="1276" w:type="dxa"/>
            <w:tcMar>
              <w:top w:w="28" w:type="dxa"/>
              <w:bottom w:w="28" w:type="dxa"/>
            </w:tcMar>
          </w:tcPr>
          <w:p w14:paraId="206E6417" w14:textId="77777777" w:rsidR="00465491" w:rsidRPr="00093294" w:rsidRDefault="00465491" w:rsidP="00FB16A8">
            <w:pPr>
              <w:pStyle w:val="Tabletext"/>
            </w:pPr>
          </w:p>
        </w:tc>
        <w:tc>
          <w:tcPr>
            <w:tcW w:w="850" w:type="dxa"/>
            <w:tcMar>
              <w:top w:w="28" w:type="dxa"/>
              <w:bottom w:w="28" w:type="dxa"/>
            </w:tcMar>
          </w:tcPr>
          <w:p w14:paraId="46028C1D" w14:textId="77777777" w:rsidR="00465491" w:rsidRPr="00093294" w:rsidRDefault="00465491" w:rsidP="00FB16A8">
            <w:pPr>
              <w:pStyle w:val="Tabletext"/>
            </w:pPr>
          </w:p>
        </w:tc>
        <w:tc>
          <w:tcPr>
            <w:tcW w:w="2552" w:type="dxa"/>
            <w:tcMar>
              <w:top w:w="28" w:type="dxa"/>
              <w:bottom w:w="28" w:type="dxa"/>
            </w:tcMar>
          </w:tcPr>
          <w:p w14:paraId="6AC6127E" w14:textId="77777777" w:rsidR="00465491" w:rsidRPr="00093294" w:rsidRDefault="0042518D" w:rsidP="00FB16A8">
            <w:pPr>
              <w:pStyle w:val="Tabletext"/>
            </w:pPr>
            <w:r w:rsidRPr="00093294">
              <w:t>Table text</w:t>
            </w:r>
          </w:p>
        </w:tc>
        <w:tc>
          <w:tcPr>
            <w:tcW w:w="3402" w:type="dxa"/>
            <w:tcMar>
              <w:top w:w="28" w:type="dxa"/>
              <w:bottom w:w="28" w:type="dxa"/>
            </w:tcMar>
          </w:tcPr>
          <w:p w14:paraId="4BC0636F" w14:textId="77777777" w:rsidR="00465491" w:rsidRPr="00093294" w:rsidRDefault="0042518D" w:rsidP="00FB16A8">
            <w:pPr>
              <w:pStyle w:val="Tabletext"/>
            </w:pPr>
            <w:r w:rsidRPr="00093294">
              <w:t>Table text</w:t>
            </w:r>
          </w:p>
        </w:tc>
      </w:tr>
      <w:tr w:rsidR="00DB50E4" w:rsidRPr="00093294" w14:paraId="336364F6" w14:textId="77777777" w:rsidTr="00DB50E4">
        <w:trPr>
          <w:jc w:val="center"/>
        </w:trPr>
        <w:tc>
          <w:tcPr>
            <w:tcW w:w="3114" w:type="dxa"/>
            <w:gridSpan w:val="3"/>
            <w:tcMar>
              <w:top w:w="28" w:type="dxa"/>
              <w:bottom w:w="28" w:type="dxa"/>
            </w:tcMar>
          </w:tcPr>
          <w:p w14:paraId="35CE9E80" w14:textId="77777777" w:rsidR="00465491" w:rsidRPr="00093294" w:rsidRDefault="0042518D" w:rsidP="00FB16A8">
            <w:pPr>
              <w:pStyle w:val="Tabletext"/>
              <w:rPr>
                <w:b/>
              </w:rPr>
            </w:pPr>
            <w:r w:rsidRPr="00093294">
              <w:rPr>
                <w:b/>
              </w:rPr>
              <w:t>?</w:t>
            </w:r>
            <w:r w:rsidR="00465491" w:rsidRPr="00093294">
              <w:rPr>
                <w:b/>
              </w:rPr>
              <w:t xml:space="preserve"> working weeks</w:t>
            </w:r>
          </w:p>
        </w:tc>
        <w:tc>
          <w:tcPr>
            <w:tcW w:w="850" w:type="dxa"/>
            <w:tcMar>
              <w:top w:w="28" w:type="dxa"/>
              <w:bottom w:w="28" w:type="dxa"/>
            </w:tcMar>
          </w:tcPr>
          <w:p w14:paraId="52A35A42" w14:textId="77777777" w:rsidR="00465491" w:rsidRPr="00093294" w:rsidRDefault="00465491" w:rsidP="00FB16A8">
            <w:pPr>
              <w:pStyle w:val="Tabletext"/>
            </w:pPr>
          </w:p>
        </w:tc>
        <w:tc>
          <w:tcPr>
            <w:tcW w:w="2552" w:type="dxa"/>
            <w:tcMar>
              <w:top w:w="28" w:type="dxa"/>
              <w:bottom w:w="28" w:type="dxa"/>
            </w:tcMar>
          </w:tcPr>
          <w:p w14:paraId="5FCA73EF" w14:textId="77777777" w:rsidR="00465491" w:rsidRPr="00093294" w:rsidRDefault="00465491" w:rsidP="00FB16A8">
            <w:pPr>
              <w:pStyle w:val="Tabletext"/>
            </w:pPr>
          </w:p>
        </w:tc>
        <w:tc>
          <w:tcPr>
            <w:tcW w:w="3402" w:type="dxa"/>
            <w:tcMar>
              <w:top w:w="28" w:type="dxa"/>
              <w:bottom w:w="28" w:type="dxa"/>
            </w:tcMar>
          </w:tcPr>
          <w:p w14:paraId="74CE8F7B" w14:textId="77777777" w:rsidR="00465491" w:rsidRPr="00093294" w:rsidRDefault="00465491" w:rsidP="00FB16A8">
            <w:pPr>
              <w:pStyle w:val="Tabletext"/>
            </w:pPr>
          </w:p>
        </w:tc>
      </w:tr>
    </w:tbl>
    <w:p w14:paraId="0724EDD7" w14:textId="77777777" w:rsidR="00465491" w:rsidRPr="00093294" w:rsidRDefault="00465491" w:rsidP="00465491">
      <w:pPr>
        <w:pStyle w:val="BodyText"/>
      </w:pPr>
    </w:p>
    <w:p w14:paraId="2EC4F49F" w14:textId="77777777" w:rsidR="00465491" w:rsidRPr="00093294" w:rsidRDefault="00465491" w:rsidP="0042518D">
      <w:pPr>
        <w:pStyle w:val="BodyText"/>
      </w:pPr>
      <w:r w:rsidRPr="00093294">
        <w:t>The course Assessor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has every opportunity to do so.</w:t>
      </w:r>
    </w:p>
    <w:p w14:paraId="54E95559" w14:textId="77777777" w:rsidR="00465491" w:rsidRPr="00093294" w:rsidRDefault="00465491" w:rsidP="0042518D">
      <w:pPr>
        <w:pStyle w:val="BodyText"/>
      </w:pPr>
      <w:r w:rsidRPr="00093294">
        <w:t>In order to ensure quality management, improvement to the standard of lectures should be obtained through satisfaction feedback from participants based on ISO 9001 principles.  Examination results should also be analysed by the course Assessor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14:paraId="167C0C27" w14:textId="77777777" w:rsidR="00465491" w:rsidRPr="00093294" w:rsidRDefault="00465491" w:rsidP="00A03913">
      <w:pPr>
        <w:pStyle w:val="Heading1"/>
      </w:pPr>
      <w:bookmarkStart w:id="105" w:name="_Ref302301802"/>
      <w:bookmarkStart w:id="106" w:name="_Toc419881220"/>
      <w:bookmarkStart w:id="107" w:name="_Toc442348108"/>
      <w:bookmarkStart w:id="108" w:name="_Toc471550214"/>
      <w:r w:rsidRPr="00093294">
        <w:t>EVALUATION AND ASSESSMENT</w:t>
      </w:r>
      <w:bookmarkEnd w:id="105"/>
      <w:bookmarkEnd w:id="106"/>
      <w:bookmarkEnd w:id="107"/>
      <w:bookmarkEnd w:id="108"/>
    </w:p>
    <w:p w14:paraId="2FEAFF53" w14:textId="77777777" w:rsidR="00465491" w:rsidRPr="00093294" w:rsidRDefault="00465491" w:rsidP="00465491">
      <w:pPr>
        <w:pStyle w:val="Heading1separatationline"/>
      </w:pPr>
    </w:p>
    <w:p w14:paraId="6551CDBF" w14:textId="77777777" w:rsidR="00465491" w:rsidRPr="00093294" w:rsidRDefault="00465491" w:rsidP="00DB50E4">
      <w:pPr>
        <w:pStyle w:val="BodyText"/>
      </w:pPr>
      <w:r w:rsidRPr="00093294">
        <w:t>The principle method of evaluating whether participants have acquired the required level of compete</w:t>
      </w:r>
      <w:r w:rsidR="00DB50E4" w:rsidRPr="00093294">
        <w:t>nce on this model course is by ….</w:t>
      </w:r>
      <w:r w:rsidRPr="00093294">
        <w:t>.</w:t>
      </w:r>
    </w:p>
    <w:p w14:paraId="0E4EF3E1" w14:textId="77777777" w:rsidR="0042518D" w:rsidRPr="00093294" w:rsidRDefault="0042518D">
      <w:pPr>
        <w:spacing w:after="200" w:line="276" w:lineRule="auto"/>
        <w:rPr>
          <w:b/>
          <w:caps/>
          <w:color w:val="009FDF"/>
          <w:sz w:val="32"/>
        </w:rPr>
      </w:pPr>
      <w:bookmarkStart w:id="109" w:name="_Toc419881221"/>
      <w:r w:rsidRPr="00093294">
        <w:br w:type="page"/>
      </w:r>
    </w:p>
    <w:p w14:paraId="05EEA9E7" w14:textId="77777777" w:rsidR="0042518D" w:rsidRPr="00093294" w:rsidRDefault="00513460" w:rsidP="00513460">
      <w:pPr>
        <w:pStyle w:val="Part"/>
      </w:pPr>
      <w:r w:rsidRPr="00093294">
        <w:lastRenderedPageBreak/>
        <w:t xml:space="preserve"> </w:t>
      </w:r>
      <w:bookmarkStart w:id="110" w:name="_Toc471550215"/>
      <w:r w:rsidRPr="00093294">
        <w:t xml:space="preserve">- </w:t>
      </w:r>
      <w:r w:rsidR="0042518D" w:rsidRPr="00093294">
        <w:t>COURSE MODULES</w:t>
      </w:r>
      <w:bookmarkEnd w:id="110"/>
    </w:p>
    <w:p w14:paraId="2FF8A802" w14:textId="77777777" w:rsidR="0042518D" w:rsidRPr="00093294" w:rsidRDefault="0042518D" w:rsidP="0042518D">
      <w:pPr>
        <w:pStyle w:val="BodyText"/>
      </w:pPr>
      <w:r w:rsidRPr="00093294">
        <w:t>This model course comprises …..</w:t>
      </w:r>
    </w:p>
    <w:p w14:paraId="71522B31" w14:textId="77777777" w:rsidR="0042518D" w:rsidRPr="00093294" w:rsidRDefault="0042518D" w:rsidP="00C27FE2">
      <w:pPr>
        <w:pStyle w:val="Tablecaption"/>
        <w:jc w:val="center"/>
      </w:pPr>
      <w:bookmarkStart w:id="111" w:name="_Toc443313836"/>
      <w:bookmarkStart w:id="112" w:name="_Toc471550254"/>
      <w:r w:rsidRPr="00093294">
        <w:t>Model Course Outline</w:t>
      </w:r>
      <w:bookmarkEnd w:id="111"/>
      <w:bookmarkEnd w:id="112"/>
    </w:p>
    <w:tbl>
      <w:tblPr>
        <w:tblStyle w:val="TableGrid"/>
        <w:tblW w:w="0" w:type="auto"/>
        <w:jc w:val="center"/>
        <w:tblLook w:val="04A0" w:firstRow="1" w:lastRow="0" w:firstColumn="1" w:lastColumn="0" w:noHBand="0" w:noVBand="1"/>
      </w:tblPr>
      <w:tblGrid>
        <w:gridCol w:w="987"/>
        <w:gridCol w:w="2229"/>
        <w:gridCol w:w="1505"/>
        <w:gridCol w:w="4228"/>
        <w:gridCol w:w="1246"/>
      </w:tblGrid>
      <w:tr w:rsidR="00E5653F" w:rsidRPr="00093294" w14:paraId="274BC507" w14:textId="77777777" w:rsidTr="00E5653F">
        <w:trPr>
          <w:jc w:val="center"/>
        </w:trPr>
        <w:tc>
          <w:tcPr>
            <w:tcW w:w="987" w:type="dxa"/>
            <w:tcMar>
              <w:top w:w="57" w:type="dxa"/>
              <w:left w:w="57" w:type="dxa"/>
              <w:bottom w:w="57" w:type="dxa"/>
              <w:right w:w="57" w:type="dxa"/>
            </w:tcMar>
          </w:tcPr>
          <w:p w14:paraId="784FE82A" w14:textId="77777777" w:rsidR="0042518D" w:rsidRPr="00093294" w:rsidRDefault="0042518D" w:rsidP="00FB16A8">
            <w:pPr>
              <w:pStyle w:val="Tableheading"/>
              <w:rPr>
                <w:lang w:val="en-GB"/>
              </w:rPr>
            </w:pPr>
            <w:r w:rsidRPr="00093294">
              <w:rPr>
                <w:lang w:val="en-GB"/>
              </w:rPr>
              <w:t>Module</w:t>
            </w:r>
          </w:p>
        </w:tc>
        <w:tc>
          <w:tcPr>
            <w:tcW w:w="2267" w:type="dxa"/>
            <w:tcMar>
              <w:top w:w="57" w:type="dxa"/>
              <w:left w:w="57" w:type="dxa"/>
              <w:bottom w:w="57" w:type="dxa"/>
              <w:right w:w="57" w:type="dxa"/>
            </w:tcMar>
          </w:tcPr>
          <w:p w14:paraId="2C8A8CB8" w14:textId="77777777" w:rsidR="0042518D" w:rsidRPr="00093294" w:rsidRDefault="0042518D" w:rsidP="00FB16A8">
            <w:pPr>
              <w:pStyle w:val="Tableheading"/>
              <w:rPr>
                <w:lang w:val="en-GB"/>
              </w:rPr>
            </w:pPr>
            <w:r w:rsidRPr="00093294">
              <w:rPr>
                <w:lang w:val="en-GB"/>
              </w:rPr>
              <w:t>Subject</w:t>
            </w:r>
          </w:p>
        </w:tc>
        <w:tc>
          <w:tcPr>
            <w:tcW w:w="1038" w:type="dxa"/>
            <w:tcMar>
              <w:top w:w="57" w:type="dxa"/>
              <w:left w:w="57" w:type="dxa"/>
              <w:bottom w:w="57" w:type="dxa"/>
              <w:right w:w="57" w:type="dxa"/>
            </w:tcMar>
          </w:tcPr>
          <w:p w14:paraId="5A453341" w14:textId="77777777" w:rsidR="0042518D" w:rsidRPr="00093294" w:rsidRDefault="0042518D" w:rsidP="00FB16A8">
            <w:pPr>
              <w:pStyle w:val="Tableheading"/>
              <w:rPr>
                <w:lang w:val="en-GB"/>
              </w:rPr>
            </w:pPr>
            <w:commentRangeStart w:id="113"/>
            <w:r w:rsidRPr="00093294">
              <w:rPr>
                <w:lang w:val="en-GB"/>
              </w:rPr>
              <w:t>Lectures</w:t>
            </w:r>
            <w:commentRangeEnd w:id="113"/>
            <w:r w:rsidR="00F00E3A">
              <w:rPr>
                <w:rStyle w:val="CommentReference"/>
                <w:b w:val="0"/>
                <w:color w:val="auto"/>
              </w:rPr>
              <w:commentReference w:id="113"/>
            </w:r>
          </w:p>
        </w:tc>
        <w:tc>
          <w:tcPr>
            <w:tcW w:w="4397" w:type="dxa"/>
            <w:tcMar>
              <w:top w:w="57" w:type="dxa"/>
              <w:left w:w="57" w:type="dxa"/>
              <w:bottom w:w="57" w:type="dxa"/>
              <w:right w:w="57" w:type="dxa"/>
            </w:tcMar>
          </w:tcPr>
          <w:p w14:paraId="2BCC183C" w14:textId="77777777" w:rsidR="0042518D" w:rsidRPr="00093294" w:rsidRDefault="0042518D" w:rsidP="00FB16A8">
            <w:pPr>
              <w:pStyle w:val="Tableheading"/>
              <w:rPr>
                <w:lang w:val="en-GB"/>
              </w:rPr>
            </w:pPr>
            <w:r w:rsidRPr="00093294">
              <w:rPr>
                <w:lang w:val="en-GB"/>
              </w:rPr>
              <w:t>Exercises</w:t>
            </w:r>
          </w:p>
        </w:tc>
        <w:tc>
          <w:tcPr>
            <w:tcW w:w="1246" w:type="dxa"/>
            <w:tcMar>
              <w:top w:w="57" w:type="dxa"/>
              <w:left w:w="57" w:type="dxa"/>
              <w:bottom w:w="57" w:type="dxa"/>
              <w:right w:w="57" w:type="dxa"/>
            </w:tcMar>
          </w:tcPr>
          <w:p w14:paraId="4FCA848C" w14:textId="77777777" w:rsidR="0042518D" w:rsidRPr="00093294" w:rsidRDefault="0042518D" w:rsidP="00FB16A8">
            <w:pPr>
              <w:pStyle w:val="Tableheading"/>
              <w:rPr>
                <w:lang w:val="en-GB"/>
              </w:rPr>
            </w:pPr>
            <w:r w:rsidRPr="00093294">
              <w:rPr>
                <w:lang w:val="en-GB"/>
              </w:rPr>
              <w:t>Instruction Hours</w:t>
            </w:r>
          </w:p>
        </w:tc>
      </w:tr>
      <w:tr w:rsidR="00E5653F" w:rsidRPr="00093294" w14:paraId="6F5709E5" w14:textId="77777777" w:rsidTr="00E5653F">
        <w:trPr>
          <w:jc w:val="center"/>
        </w:trPr>
        <w:tc>
          <w:tcPr>
            <w:tcW w:w="987" w:type="dxa"/>
            <w:tcMar>
              <w:top w:w="57" w:type="dxa"/>
              <w:left w:w="57" w:type="dxa"/>
              <w:bottom w:w="57" w:type="dxa"/>
              <w:right w:w="57" w:type="dxa"/>
            </w:tcMar>
          </w:tcPr>
          <w:p w14:paraId="20D2730A" w14:textId="77777777" w:rsidR="00E5653F" w:rsidRPr="00E5653F" w:rsidRDefault="00E5653F" w:rsidP="003A368B">
            <w:pPr>
              <w:pStyle w:val="Tabletext"/>
              <w:jc w:val="center"/>
              <w:rPr>
                <w:szCs w:val="20"/>
              </w:rPr>
            </w:pPr>
            <w:r w:rsidRPr="00E5653F">
              <w:rPr>
                <w:szCs w:val="20"/>
              </w:rPr>
              <w:t>1</w:t>
            </w:r>
          </w:p>
        </w:tc>
        <w:tc>
          <w:tcPr>
            <w:tcW w:w="2267" w:type="dxa"/>
            <w:tcMar>
              <w:top w:w="57" w:type="dxa"/>
              <w:left w:w="57" w:type="dxa"/>
              <w:bottom w:w="57" w:type="dxa"/>
              <w:right w:w="57" w:type="dxa"/>
            </w:tcMar>
          </w:tcPr>
          <w:p w14:paraId="449403C6" w14:textId="607F983D" w:rsidR="00E5653F" w:rsidRPr="00E5653F" w:rsidRDefault="00E5653F" w:rsidP="00FB16A8">
            <w:pPr>
              <w:pStyle w:val="Tabletext"/>
              <w:rPr>
                <w:szCs w:val="20"/>
              </w:rPr>
            </w:pPr>
            <w:r w:rsidRPr="00E5653F">
              <w:rPr>
                <w:szCs w:val="20"/>
              </w:rPr>
              <w:t>Historic Overview</w:t>
            </w:r>
          </w:p>
        </w:tc>
        <w:tc>
          <w:tcPr>
            <w:tcW w:w="1038" w:type="dxa"/>
            <w:tcMar>
              <w:top w:w="57" w:type="dxa"/>
              <w:left w:w="57" w:type="dxa"/>
              <w:bottom w:w="57" w:type="dxa"/>
              <w:right w:w="57" w:type="dxa"/>
            </w:tcMar>
          </w:tcPr>
          <w:p w14:paraId="7D61A528"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2609F4C1" w14:textId="70FF45AA" w:rsidR="00E5653F" w:rsidRPr="00E5653F" w:rsidRDefault="00E5653F" w:rsidP="00FB16A8">
            <w:pPr>
              <w:pStyle w:val="Tabletext"/>
              <w:rPr>
                <w:szCs w:val="20"/>
              </w:rPr>
            </w:pPr>
            <w:r w:rsidRPr="00E5653F">
              <w:rPr>
                <w:rFonts w:cs="Arial"/>
                <w:szCs w:val="20"/>
              </w:rPr>
              <w:t>This module describes the historic development of lighthouses and their components and the reasons why they should be preserved as national monuments</w:t>
            </w:r>
          </w:p>
        </w:tc>
        <w:tc>
          <w:tcPr>
            <w:tcW w:w="1246" w:type="dxa"/>
            <w:tcMar>
              <w:top w:w="57" w:type="dxa"/>
              <w:left w:w="57" w:type="dxa"/>
              <w:bottom w:w="57" w:type="dxa"/>
              <w:right w:w="57" w:type="dxa"/>
            </w:tcMar>
            <w:vAlign w:val="center"/>
          </w:tcPr>
          <w:p w14:paraId="66FF6874" w14:textId="5593253A" w:rsidR="00E5653F" w:rsidRPr="00E5653F" w:rsidRDefault="00E5653F" w:rsidP="00E5653F">
            <w:pPr>
              <w:pStyle w:val="Tabletext"/>
              <w:jc w:val="center"/>
              <w:rPr>
                <w:szCs w:val="20"/>
              </w:rPr>
            </w:pPr>
            <w:r w:rsidRPr="00E5653F">
              <w:rPr>
                <w:szCs w:val="20"/>
              </w:rPr>
              <w:t>2.0</w:t>
            </w:r>
          </w:p>
        </w:tc>
      </w:tr>
      <w:tr w:rsidR="00E5653F" w:rsidRPr="00093294" w14:paraId="7A1013A6" w14:textId="77777777" w:rsidTr="00E5653F">
        <w:trPr>
          <w:jc w:val="center"/>
        </w:trPr>
        <w:tc>
          <w:tcPr>
            <w:tcW w:w="987" w:type="dxa"/>
            <w:tcMar>
              <w:top w:w="57" w:type="dxa"/>
              <w:left w:w="57" w:type="dxa"/>
              <w:bottom w:w="57" w:type="dxa"/>
              <w:right w:w="57" w:type="dxa"/>
            </w:tcMar>
          </w:tcPr>
          <w:p w14:paraId="23E57901" w14:textId="69A1769A" w:rsidR="00E5653F" w:rsidRPr="00E5653F" w:rsidRDefault="00E5653F" w:rsidP="003A368B">
            <w:pPr>
              <w:pStyle w:val="Tabletext"/>
              <w:jc w:val="center"/>
              <w:rPr>
                <w:szCs w:val="20"/>
              </w:rPr>
            </w:pPr>
            <w:r w:rsidRPr="00E5653F">
              <w:rPr>
                <w:szCs w:val="20"/>
              </w:rPr>
              <w:t>2</w:t>
            </w:r>
          </w:p>
        </w:tc>
        <w:tc>
          <w:tcPr>
            <w:tcW w:w="2267" w:type="dxa"/>
            <w:tcMar>
              <w:top w:w="57" w:type="dxa"/>
              <w:left w:w="57" w:type="dxa"/>
              <w:bottom w:w="57" w:type="dxa"/>
              <w:right w:w="57" w:type="dxa"/>
            </w:tcMar>
          </w:tcPr>
          <w:p w14:paraId="355FE282" w14:textId="1774CE28" w:rsidR="00E5653F" w:rsidRPr="00E5653F" w:rsidRDefault="00E5653F" w:rsidP="00FB16A8">
            <w:pPr>
              <w:pStyle w:val="Tabletext"/>
              <w:rPr>
                <w:szCs w:val="20"/>
              </w:rPr>
            </w:pPr>
            <w:r w:rsidRPr="00E5653F">
              <w:rPr>
                <w:szCs w:val="20"/>
              </w:rPr>
              <w:t>National Conservation Plans</w:t>
            </w:r>
          </w:p>
        </w:tc>
        <w:tc>
          <w:tcPr>
            <w:tcW w:w="1038" w:type="dxa"/>
            <w:tcMar>
              <w:top w:w="57" w:type="dxa"/>
              <w:left w:w="57" w:type="dxa"/>
              <w:bottom w:w="57" w:type="dxa"/>
              <w:right w:w="57" w:type="dxa"/>
            </w:tcMar>
          </w:tcPr>
          <w:p w14:paraId="3A816DD4"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125F42FC" w14:textId="0C2075C2" w:rsidR="00E5653F" w:rsidRPr="00E5653F" w:rsidRDefault="00E5653F" w:rsidP="00FB16A8">
            <w:pPr>
              <w:pStyle w:val="Tabletext"/>
              <w:rPr>
                <w:szCs w:val="20"/>
              </w:rPr>
            </w:pPr>
            <w:r w:rsidRPr="00E5653F">
              <w:rPr>
                <w:rFonts w:cs="Arial"/>
                <w:szCs w:val="20"/>
              </w:rPr>
              <w:t>This module describes the requirement for the production of a national conservation plan and the factors to be considered</w:t>
            </w:r>
          </w:p>
        </w:tc>
        <w:tc>
          <w:tcPr>
            <w:tcW w:w="1246" w:type="dxa"/>
            <w:tcMar>
              <w:top w:w="57" w:type="dxa"/>
              <w:left w:w="57" w:type="dxa"/>
              <w:bottom w:w="57" w:type="dxa"/>
              <w:right w:w="57" w:type="dxa"/>
            </w:tcMar>
            <w:vAlign w:val="center"/>
          </w:tcPr>
          <w:p w14:paraId="6B997AFC" w14:textId="12BC86CB" w:rsidR="00E5653F" w:rsidRPr="00E5653F" w:rsidRDefault="00E5653F" w:rsidP="00E5653F">
            <w:pPr>
              <w:pStyle w:val="Tabletext"/>
              <w:jc w:val="center"/>
              <w:rPr>
                <w:szCs w:val="20"/>
              </w:rPr>
            </w:pPr>
            <w:r w:rsidRPr="00E5653F">
              <w:rPr>
                <w:szCs w:val="20"/>
              </w:rPr>
              <w:t>2.0</w:t>
            </w:r>
          </w:p>
        </w:tc>
      </w:tr>
      <w:tr w:rsidR="00E5653F" w:rsidRPr="00093294" w14:paraId="5949CF88" w14:textId="77777777" w:rsidTr="00E5653F">
        <w:trPr>
          <w:jc w:val="center"/>
        </w:trPr>
        <w:tc>
          <w:tcPr>
            <w:tcW w:w="987" w:type="dxa"/>
            <w:tcMar>
              <w:top w:w="57" w:type="dxa"/>
              <w:left w:w="57" w:type="dxa"/>
              <w:bottom w:w="57" w:type="dxa"/>
              <w:right w:w="57" w:type="dxa"/>
            </w:tcMar>
          </w:tcPr>
          <w:p w14:paraId="79239BA3" w14:textId="724FF0CC" w:rsidR="00E5653F" w:rsidRPr="00E5653F" w:rsidRDefault="00E5653F" w:rsidP="003A368B">
            <w:pPr>
              <w:pStyle w:val="Tabletext"/>
              <w:jc w:val="center"/>
              <w:rPr>
                <w:szCs w:val="20"/>
              </w:rPr>
            </w:pPr>
            <w:r w:rsidRPr="00E5653F">
              <w:rPr>
                <w:szCs w:val="20"/>
              </w:rPr>
              <w:t>3</w:t>
            </w:r>
          </w:p>
        </w:tc>
        <w:tc>
          <w:tcPr>
            <w:tcW w:w="2267" w:type="dxa"/>
            <w:tcMar>
              <w:top w:w="57" w:type="dxa"/>
              <w:left w:w="57" w:type="dxa"/>
              <w:bottom w:w="57" w:type="dxa"/>
              <w:right w:w="57" w:type="dxa"/>
            </w:tcMar>
          </w:tcPr>
          <w:p w14:paraId="6616A962" w14:textId="77159737" w:rsidR="00E5653F" w:rsidRPr="00E5653F" w:rsidRDefault="00E5653F" w:rsidP="00FB16A8">
            <w:pPr>
              <w:pStyle w:val="Tabletext"/>
              <w:rPr>
                <w:szCs w:val="20"/>
              </w:rPr>
            </w:pPr>
            <w:r w:rsidRPr="00E5653F">
              <w:rPr>
                <w:szCs w:val="20"/>
              </w:rPr>
              <w:t>Legal issues</w:t>
            </w:r>
          </w:p>
        </w:tc>
        <w:tc>
          <w:tcPr>
            <w:tcW w:w="1038" w:type="dxa"/>
            <w:tcMar>
              <w:top w:w="57" w:type="dxa"/>
              <w:left w:w="57" w:type="dxa"/>
              <w:bottom w:w="57" w:type="dxa"/>
              <w:right w:w="57" w:type="dxa"/>
            </w:tcMar>
          </w:tcPr>
          <w:p w14:paraId="0E6D0778"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07C44B88" w14:textId="75AC36F6" w:rsidR="00E5653F" w:rsidRPr="00E5653F" w:rsidRDefault="00E5653F" w:rsidP="00FB16A8">
            <w:pPr>
              <w:pStyle w:val="Tabletext"/>
              <w:rPr>
                <w:szCs w:val="20"/>
              </w:rPr>
            </w:pPr>
            <w:r w:rsidRPr="00E5653F">
              <w:rPr>
                <w:rFonts w:cs="Arial"/>
                <w:szCs w:val="20"/>
              </w:rPr>
              <w:t>This module describes the legal issues to be considered for the complementary use of an historic lighthouse</w:t>
            </w:r>
          </w:p>
        </w:tc>
        <w:tc>
          <w:tcPr>
            <w:tcW w:w="1246" w:type="dxa"/>
            <w:tcMar>
              <w:top w:w="57" w:type="dxa"/>
              <w:left w:w="57" w:type="dxa"/>
              <w:bottom w:w="57" w:type="dxa"/>
              <w:right w:w="57" w:type="dxa"/>
            </w:tcMar>
            <w:vAlign w:val="center"/>
          </w:tcPr>
          <w:p w14:paraId="10925815" w14:textId="658BD5FD" w:rsidR="00E5653F" w:rsidRPr="00E5653F" w:rsidRDefault="00E5653F" w:rsidP="00E5653F">
            <w:pPr>
              <w:pStyle w:val="Tabletext"/>
              <w:jc w:val="center"/>
              <w:rPr>
                <w:szCs w:val="20"/>
              </w:rPr>
            </w:pPr>
            <w:r w:rsidRPr="00E5653F">
              <w:rPr>
                <w:szCs w:val="20"/>
              </w:rPr>
              <w:t>2.0</w:t>
            </w:r>
          </w:p>
        </w:tc>
      </w:tr>
      <w:tr w:rsidR="00E5653F" w:rsidRPr="00093294" w14:paraId="5A880A87" w14:textId="77777777" w:rsidTr="00E5653F">
        <w:trPr>
          <w:jc w:val="center"/>
        </w:trPr>
        <w:tc>
          <w:tcPr>
            <w:tcW w:w="987" w:type="dxa"/>
            <w:tcMar>
              <w:top w:w="57" w:type="dxa"/>
              <w:left w:w="57" w:type="dxa"/>
              <w:bottom w:w="57" w:type="dxa"/>
              <w:right w:w="57" w:type="dxa"/>
            </w:tcMar>
          </w:tcPr>
          <w:p w14:paraId="7FAB6D31" w14:textId="7FD5AFCD" w:rsidR="00E5653F" w:rsidRPr="00E5653F" w:rsidRDefault="00E5653F" w:rsidP="003A368B">
            <w:pPr>
              <w:pStyle w:val="Tabletext"/>
              <w:jc w:val="center"/>
              <w:rPr>
                <w:szCs w:val="20"/>
              </w:rPr>
            </w:pPr>
            <w:r w:rsidRPr="00E5653F">
              <w:rPr>
                <w:szCs w:val="20"/>
              </w:rPr>
              <w:t>4</w:t>
            </w:r>
          </w:p>
        </w:tc>
        <w:tc>
          <w:tcPr>
            <w:tcW w:w="2267" w:type="dxa"/>
            <w:tcMar>
              <w:top w:w="57" w:type="dxa"/>
              <w:left w:w="57" w:type="dxa"/>
              <w:bottom w:w="57" w:type="dxa"/>
              <w:right w:w="57" w:type="dxa"/>
            </w:tcMar>
          </w:tcPr>
          <w:p w14:paraId="6E88FA5E" w14:textId="40273512" w:rsidR="00E5653F" w:rsidRPr="00E5653F" w:rsidRDefault="00E5653F" w:rsidP="00FB16A8">
            <w:pPr>
              <w:pStyle w:val="Tabletext"/>
              <w:rPr>
                <w:szCs w:val="20"/>
              </w:rPr>
            </w:pPr>
            <w:r w:rsidRPr="00E5653F">
              <w:rPr>
                <w:szCs w:val="20"/>
              </w:rPr>
              <w:t>Complementary use of historic lighthouses</w:t>
            </w:r>
          </w:p>
        </w:tc>
        <w:tc>
          <w:tcPr>
            <w:tcW w:w="1038" w:type="dxa"/>
            <w:tcMar>
              <w:top w:w="57" w:type="dxa"/>
              <w:left w:w="57" w:type="dxa"/>
              <w:bottom w:w="57" w:type="dxa"/>
              <w:right w:w="57" w:type="dxa"/>
            </w:tcMar>
          </w:tcPr>
          <w:p w14:paraId="17F9D4DF"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66683811" w14:textId="34C0A62F" w:rsidR="00E5653F" w:rsidRPr="00E5653F" w:rsidRDefault="00E5653F" w:rsidP="00FB16A8">
            <w:pPr>
              <w:pStyle w:val="Tabletext"/>
              <w:rPr>
                <w:szCs w:val="20"/>
              </w:rPr>
            </w:pPr>
            <w:r w:rsidRPr="00E5653F">
              <w:rPr>
                <w:rFonts w:cs="Arial"/>
                <w:szCs w:val="20"/>
              </w:rPr>
              <w:t>This module describes the process of deciding which lighthouses to open to the public or other complementary use</w:t>
            </w:r>
          </w:p>
        </w:tc>
        <w:tc>
          <w:tcPr>
            <w:tcW w:w="1246" w:type="dxa"/>
            <w:tcMar>
              <w:top w:w="57" w:type="dxa"/>
              <w:left w:w="57" w:type="dxa"/>
              <w:bottom w:w="57" w:type="dxa"/>
              <w:right w:w="57" w:type="dxa"/>
            </w:tcMar>
            <w:vAlign w:val="center"/>
          </w:tcPr>
          <w:p w14:paraId="473BC1D6" w14:textId="409D263F" w:rsidR="00E5653F" w:rsidRPr="00E5653F" w:rsidRDefault="00E5653F" w:rsidP="00E5653F">
            <w:pPr>
              <w:pStyle w:val="Tabletext"/>
              <w:jc w:val="center"/>
              <w:rPr>
                <w:szCs w:val="20"/>
              </w:rPr>
            </w:pPr>
            <w:r w:rsidRPr="00E5653F">
              <w:rPr>
                <w:szCs w:val="20"/>
              </w:rPr>
              <w:t>2.0</w:t>
            </w:r>
          </w:p>
        </w:tc>
      </w:tr>
      <w:tr w:rsidR="00E5653F" w:rsidRPr="00093294" w14:paraId="3B9972D0" w14:textId="77777777" w:rsidTr="00E5653F">
        <w:trPr>
          <w:jc w:val="center"/>
        </w:trPr>
        <w:tc>
          <w:tcPr>
            <w:tcW w:w="987" w:type="dxa"/>
            <w:tcMar>
              <w:top w:w="57" w:type="dxa"/>
              <w:left w:w="57" w:type="dxa"/>
              <w:bottom w:w="57" w:type="dxa"/>
              <w:right w:w="57" w:type="dxa"/>
            </w:tcMar>
          </w:tcPr>
          <w:p w14:paraId="3008CA71" w14:textId="43C648AE" w:rsidR="00E5653F" w:rsidRPr="00E5653F" w:rsidRDefault="00E5653F" w:rsidP="003A368B">
            <w:pPr>
              <w:pStyle w:val="Tabletext"/>
              <w:jc w:val="center"/>
              <w:rPr>
                <w:szCs w:val="20"/>
              </w:rPr>
            </w:pPr>
            <w:r w:rsidRPr="00E5653F">
              <w:rPr>
                <w:szCs w:val="20"/>
              </w:rPr>
              <w:t>5</w:t>
            </w:r>
          </w:p>
        </w:tc>
        <w:tc>
          <w:tcPr>
            <w:tcW w:w="2267" w:type="dxa"/>
            <w:tcMar>
              <w:top w:w="57" w:type="dxa"/>
              <w:left w:w="57" w:type="dxa"/>
              <w:bottom w:w="57" w:type="dxa"/>
              <w:right w:w="57" w:type="dxa"/>
            </w:tcMar>
          </w:tcPr>
          <w:p w14:paraId="5C4B0C05" w14:textId="31CE3980" w:rsidR="00E5653F" w:rsidRPr="00E5653F" w:rsidRDefault="00E5653F" w:rsidP="00FB16A8">
            <w:pPr>
              <w:pStyle w:val="Tabletext"/>
              <w:rPr>
                <w:szCs w:val="20"/>
              </w:rPr>
            </w:pPr>
            <w:r w:rsidRPr="00E5653F">
              <w:rPr>
                <w:szCs w:val="20"/>
              </w:rPr>
              <w:t>Technical aspects of lighthouse projects</w:t>
            </w:r>
          </w:p>
        </w:tc>
        <w:tc>
          <w:tcPr>
            <w:tcW w:w="1038" w:type="dxa"/>
            <w:tcMar>
              <w:top w:w="57" w:type="dxa"/>
              <w:left w:w="57" w:type="dxa"/>
              <w:bottom w:w="57" w:type="dxa"/>
              <w:right w:w="57" w:type="dxa"/>
            </w:tcMar>
          </w:tcPr>
          <w:p w14:paraId="4618F3C8"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464D22F0" w14:textId="640F5851" w:rsidR="00E5653F" w:rsidRPr="00E5653F" w:rsidRDefault="00E5653F" w:rsidP="00FB16A8">
            <w:pPr>
              <w:pStyle w:val="Tabletext"/>
              <w:rPr>
                <w:szCs w:val="20"/>
              </w:rPr>
            </w:pPr>
            <w:r w:rsidRPr="00E5653F">
              <w:rPr>
                <w:rFonts w:cs="Arial"/>
                <w:szCs w:val="20"/>
              </w:rPr>
              <w:t xml:space="preserve">This module describes how to manage the consequences of the technical changes required when reconfiguring an historic lighthouse </w:t>
            </w:r>
          </w:p>
        </w:tc>
        <w:tc>
          <w:tcPr>
            <w:tcW w:w="1246" w:type="dxa"/>
            <w:tcMar>
              <w:top w:w="57" w:type="dxa"/>
              <w:left w:w="57" w:type="dxa"/>
              <w:bottom w:w="57" w:type="dxa"/>
              <w:right w:w="57" w:type="dxa"/>
            </w:tcMar>
            <w:vAlign w:val="center"/>
          </w:tcPr>
          <w:p w14:paraId="18421E84" w14:textId="67D128D5" w:rsidR="00E5653F" w:rsidRPr="00E5653F" w:rsidRDefault="00E5653F" w:rsidP="00E5653F">
            <w:pPr>
              <w:pStyle w:val="Tabletext"/>
              <w:jc w:val="center"/>
              <w:rPr>
                <w:szCs w:val="20"/>
              </w:rPr>
            </w:pPr>
            <w:r w:rsidRPr="00E5653F">
              <w:rPr>
                <w:szCs w:val="20"/>
              </w:rPr>
              <w:t>2.0</w:t>
            </w:r>
          </w:p>
        </w:tc>
      </w:tr>
      <w:tr w:rsidR="00E5653F" w:rsidRPr="00093294" w14:paraId="1B218986" w14:textId="77777777" w:rsidTr="00E5653F">
        <w:trPr>
          <w:jc w:val="center"/>
        </w:trPr>
        <w:tc>
          <w:tcPr>
            <w:tcW w:w="987" w:type="dxa"/>
            <w:tcMar>
              <w:top w:w="57" w:type="dxa"/>
              <w:left w:w="57" w:type="dxa"/>
              <w:bottom w:w="57" w:type="dxa"/>
              <w:right w:w="57" w:type="dxa"/>
            </w:tcMar>
          </w:tcPr>
          <w:p w14:paraId="2C8E272B" w14:textId="70A597F2" w:rsidR="00E5653F" w:rsidRPr="00E5653F" w:rsidRDefault="00E5653F" w:rsidP="003A368B">
            <w:pPr>
              <w:pStyle w:val="Tabletext"/>
              <w:jc w:val="center"/>
              <w:rPr>
                <w:szCs w:val="20"/>
              </w:rPr>
            </w:pPr>
            <w:r w:rsidRPr="00E5653F">
              <w:rPr>
                <w:szCs w:val="20"/>
              </w:rPr>
              <w:t>6</w:t>
            </w:r>
          </w:p>
        </w:tc>
        <w:tc>
          <w:tcPr>
            <w:tcW w:w="2267" w:type="dxa"/>
            <w:tcMar>
              <w:top w:w="57" w:type="dxa"/>
              <w:left w:w="57" w:type="dxa"/>
              <w:bottom w:w="57" w:type="dxa"/>
              <w:right w:w="57" w:type="dxa"/>
            </w:tcMar>
          </w:tcPr>
          <w:p w14:paraId="648155DD" w14:textId="310936E3" w:rsidR="00E5653F" w:rsidRPr="00E5653F" w:rsidRDefault="00E5653F" w:rsidP="00FB16A8">
            <w:pPr>
              <w:pStyle w:val="Tabletext"/>
              <w:rPr>
                <w:szCs w:val="20"/>
              </w:rPr>
            </w:pPr>
            <w:r w:rsidRPr="00E5653F">
              <w:rPr>
                <w:szCs w:val="20"/>
              </w:rPr>
              <w:t>Documentation</w:t>
            </w:r>
          </w:p>
        </w:tc>
        <w:tc>
          <w:tcPr>
            <w:tcW w:w="1038" w:type="dxa"/>
            <w:tcMar>
              <w:top w:w="57" w:type="dxa"/>
              <w:left w:w="57" w:type="dxa"/>
              <w:bottom w:w="57" w:type="dxa"/>
              <w:right w:w="57" w:type="dxa"/>
            </w:tcMar>
          </w:tcPr>
          <w:p w14:paraId="50C7F6CC"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2253BF16" w14:textId="03AB6A10" w:rsidR="00E5653F" w:rsidRPr="00E5653F" w:rsidRDefault="00E5653F" w:rsidP="00FB16A8">
            <w:pPr>
              <w:pStyle w:val="Tabletext"/>
              <w:rPr>
                <w:szCs w:val="20"/>
              </w:rPr>
            </w:pPr>
            <w:r w:rsidRPr="00E5653F">
              <w:rPr>
                <w:szCs w:val="20"/>
              </w:rPr>
              <w:t>This module describes the records and other documentation required to be generated when managing an historic lighthouse project</w:t>
            </w:r>
          </w:p>
        </w:tc>
        <w:tc>
          <w:tcPr>
            <w:tcW w:w="1246" w:type="dxa"/>
            <w:tcMar>
              <w:top w:w="57" w:type="dxa"/>
              <w:left w:w="57" w:type="dxa"/>
              <w:bottom w:w="57" w:type="dxa"/>
              <w:right w:w="57" w:type="dxa"/>
            </w:tcMar>
            <w:vAlign w:val="center"/>
          </w:tcPr>
          <w:p w14:paraId="01D673B5" w14:textId="5E186D70" w:rsidR="00E5653F" w:rsidRPr="00E5653F" w:rsidRDefault="00E5653F" w:rsidP="00E5653F">
            <w:pPr>
              <w:pStyle w:val="Tabletext"/>
              <w:jc w:val="center"/>
              <w:rPr>
                <w:szCs w:val="20"/>
              </w:rPr>
            </w:pPr>
            <w:r w:rsidRPr="00E5653F">
              <w:rPr>
                <w:szCs w:val="20"/>
              </w:rPr>
              <w:t>1.0</w:t>
            </w:r>
          </w:p>
        </w:tc>
      </w:tr>
      <w:tr w:rsidR="00E5653F" w:rsidRPr="00093294" w14:paraId="6DEB0FD2" w14:textId="77777777" w:rsidTr="00E5653F">
        <w:trPr>
          <w:jc w:val="center"/>
        </w:trPr>
        <w:tc>
          <w:tcPr>
            <w:tcW w:w="987" w:type="dxa"/>
            <w:tcMar>
              <w:top w:w="57" w:type="dxa"/>
              <w:left w:w="57" w:type="dxa"/>
              <w:bottom w:w="57" w:type="dxa"/>
              <w:right w:w="57" w:type="dxa"/>
            </w:tcMar>
          </w:tcPr>
          <w:p w14:paraId="08D66CA2" w14:textId="1BC30D96" w:rsidR="00E5653F" w:rsidRPr="00E5653F" w:rsidRDefault="00E5653F" w:rsidP="003A368B">
            <w:pPr>
              <w:pStyle w:val="Tabletext"/>
              <w:jc w:val="center"/>
              <w:rPr>
                <w:szCs w:val="20"/>
              </w:rPr>
            </w:pPr>
            <w:r w:rsidRPr="00E5653F">
              <w:rPr>
                <w:szCs w:val="20"/>
              </w:rPr>
              <w:t>7</w:t>
            </w:r>
          </w:p>
        </w:tc>
        <w:tc>
          <w:tcPr>
            <w:tcW w:w="2267" w:type="dxa"/>
            <w:tcMar>
              <w:top w:w="57" w:type="dxa"/>
              <w:left w:w="57" w:type="dxa"/>
              <w:bottom w:w="57" w:type="dxa"/>
              <w:right w:w="57" w:type="dxa"/>
            </w:tcMar>
          </w:tcPr>
          <w:p w14:paraId="251238E0" w14:textId="73FFBD94" w:rsidR="00E5653F" w:rsidRPr="00E5653F" w:rsidRDefault="00E5653F" w:rsidP="00FB16A8">
            <w:pPr>
              <w:pStyle w:val="Tabletext"/>
              <w:rPr>
                <w:szCs w:val="20"/>
              </w:rPr>
            </w:pPr>
            <w:r w:rsidRPr="00E5653F">
              <w:rPr>
                <w:szCs w:val="20"/>
              </w:rPr>
              <w:t>Evaluation</w:t>
            </w:r>
          </w:p>
        </w:tc>
        <w:tc>
          <w:tcPr>
            <w:tcW w:w="1038" w:type="dxa"/>
            <w:tcMar>
              <w:top w:w="57" w:type="dxa"/>
              <w:left w:w="57" w:type="dxa"/>
              <w:bottom w:w="57" w:type="dxa"/>
              <w:right w:w="57" w:type="dxa"/>
            </w:tcMar>
          </w:tcPr>
          <w:p w14:paraId="471CC1CA" w14:textId="77777777" w:rsidR="00E5653F" w:rsidRPr="00E5653F" w:rsidRDefault="00E5653F" w:rsidP="00FB16A8">
            <w:pPr>
              <w:pStyle w:val="Tabletext"/>
              <w:rPr>
                <w:szCs w:val="20"/>
              </w:rPr>
            </w:pPr>
          </w:p>
        </w:tc>
        <w:tc>
          <w:tcPr>
            <w:tcW w:w="4397" w:type="dxa"/>
            <w:tcMar>
              <w:top w:w="57" w:type="dxa"/>
              <w:left w:w="57" w:type="dxa"/>
              <w:bottom w:w="57" w:type="dxa"/>
              <w:right w:w="57" w:type="dxa"/>
            </w:tcMar>
          </w:tcPr>
          <w:p w14:paraId="3543491C" w14:textId="0EA24E88" w:rsidR="00E5653F" w:rsidRPr="00E5653F" w:rsidRDefault="00E5653F" w:rsidP="00FB16A8">
            <w:pPr>
              <w:pStyle w:val="Tabletext"/>
              <w:rPr>
                <w:szCs w:val="20"/>
              </w:rPr>
            </w:pPr>
            <w:r w:rsidRPr="00E5653F">
              <w:rPr>
                <w:color w:val="auto"/>
                <w:szCs w:val="20"/>
              </w:rPr>
              <w:t>Case study evaluation test</w:t>
            </w:r>
          </w:p>
        </w:tc>
        <w:tc>
          <w:tcPr>
            <w:tcW w:w="1246" w:type="dxa"/>
            <w:tcMar>
              <w:top w:w="57" w:type="dxa"/>
              <w:left w:w="57" w:type="dxa"/>
              <w:bottom w:w="57" w:type="dxa"/>
              <w:right w:w="57" w:type="dxa"/>
            </w:tcMar>
            <w:vAlign w:val="center"/>
          </w:tcPr>
          <w:p w14:paraId="71589222" w14:textId="6A2B3767" w:rsidR="00E5653F" w:rsidRPr="00E5653F" w:rsidRDefault="00E5653F" w:rsidP="00E5653F">
            <w:pPr>
              <w:pStyle w:val="Tabletext"/>
              <w:jc w:val="center"/>
              <w:rPr>
                <w:szCs w:val="20"/>
              </w:rPr>
            </w:pPr>
            <w:r w:rsidRPr="00E5653F">
              <w:rPr>
                <w:szCs w:val="20"/>
              </w:rPr>
              <w:t>1.0</w:t>
            </w:r>
          </w:p>
        </w:tc>
      </w:tr>
      <w:tr w:rsidR="00E5653F" w:rsidRPr="00093294" w14:paraId="5975EE57" w14:textId="77777777" w:rsidTr="00E5653F">
        <w:trPr>
          <w:jc w:val="center"/>
        </w:trPr>
        <w:tc>
          <w:tcPr>
            <w:tcW w:w="4292" w:type="dxa"/>
            <w:gridSpan w:val="3"/>
            <w:shd w:val="clear" w:color="auto" w:fill="94D9D5"/>
            <w:tcMar>
              <w:top w:w="57" w:type="dxa"/>
              <w:left w:w="57" w:type="dxa"/>
              <w:bottom w:w="57" w:type="dxa"/>
              <w:right w:w="57" w:type="dxa"/>
            </w:tcMar>
          </w:tcPr>
          <w:p w14:paraId="6DCAD3A9" w14:textId="77777777" w:rsidR="00E5653F" w:rsidRPr="00093294" w:rsidRDefault="00E5653F" w:rsidP="00FB16A8">
            <w:pPr>
              <w:pStyle w:val="Tabletext"/>
            </w:pPr>
          </w:p>
        </w:tc>
        <w:tc>
          <w:tcPr>
            <w:tcW w:w="4397" w:type="dxa"/>
            <w:tcMar>
              <w:top w:w="57" w:type="dxa"/>
              <w:left w:w="57" w:type="dxa"/>
              <w:bottom w:w="57" w:type="dxa"/>
              <w:right w:w="57" w:type="dxa"/>
            </w:tcMar>
          </w:tcPr>
          <w:p w14:paraId="1926FBA6" w14:textId="77777777" w:rsidR="00E5653F" w:rsidRPr="00093294" w:rsidRDefault="00E5653F" w:rsidP="00FB16A8">
            <w:pPr>
              <w:pStyle w:val="Tabletext"/>
              <w:rPr>
                <w:b/>
              </w:rPr>
            </w:pPr>
            <w:r w:rsidRPr="00093294">
              <w:rPr>
                <w:b/>
              </w:rPr>
              <w:t>Total Recommended Instruction Time</w:t>
            </w:r>
          </w:p>
        </w:tc>
        <w:tc>
          <w:tcPr>
            <w:tcW w:w="1246" w:type="dxa"/>
            <w:tcMar>
              <w:top w:w="57" w:type="dxa"/>
              <w:left w:w="57" w:type="dxa"/>
              <w:bottom w:w="57" w:type="dxa"/>
              <w:right w:w="57" w:type="dxa"/>
            </w:tcMar>
          </w:tcPr>
          <w:p w14:paraId="0790CF86" w14:textId="785134E1" w:rsidR="00E5653F" w:rsidRPr="00093294" w:rsidRDefault="00E5653F" w:rsidP="00FB16A8">
            <w:pPr>
              <w:pStyle w:val="Tabletext"/>
              <w:rPr>
                <w:b/>
              </w:rPr>
            </w:pPr>
            <w:r>
              <w:rPr>
                <w:b/>
              </w:rPr>
              <w:t>12.0</w:t>
            </w:r>
            <w:r w:rsidRPr="00093294">
              <w:rPr>
                <w:b/>
              </w:rPr>
              <w:t xml:space="preserve"> hours</w:t>
            </w:r>
          </w:p>
        </w:tc>
      </w:tr>
    </w:tbl>
    <w:p w14:paraId="1C457552" w14:textId="77777777" w:rsidR="0042518D" w:rsidRPr="00093294" w:rsidRDefault="0042518D" w:rsidP="0042518D"/>
    <w:p w14:paraId="2FB28BFA" w14:textId="77777777" w:rsidR="0042518D" w:rsidRPr="00093294" w:rsidRDefault="0042518D" w:rsidP="0042518D">
      <w:pPr>
        <w:spacing w:after="200" w:line="276" w:lineRule="auto"/>
        <w:rPr>
          <w:rFonts w:eastAsia="Times New Roman"/>
          <w:b/>
          <w:color w:val="00AFAA"/>
          <w:sz w:val="28"/>
          <w:u w:val="single" w:color="00AFAA"/>
        </w:rPr>
      </w:pPr>
      <w:bookmarkStart w:id="114" w:name="_Toc419881222"/>
      <w:r w:rsidRPr="00093294">
        <w:br w:type="page"/>
      </w:r>
    </w:p>
    <w:p w14:paraId="6FB0D0B5" w14:textId="2ED49395" w:rsidR="005B2163" w:rsidRPr="00093294" w:rsidRDefault="00353025" w:rsidP="005B2163">
      <w:pPr>
        <w:pStyle w:val="Module"/>
      </w:pPr>
      <w:bookmarkStart w:id="115" w:name="_Toc471550216"/>
      <w:bookmarkStart w:id="116" w:name="_Toc442348111"/>
      <w:bookmarkEnd w:id="114"/>
      <w:r w:rsidRPr="00353025">
        <w:lastRenderedPageBreak/>
        <w:t xml:space="preserve">HISTORIC </w:t>
      </w:r>
      <w:commentRangeStart w:id="117"/>
      <w:r w:rsidRPr="00353025">
        <w:t>OVERVIEW</w:t>
      </w:r>
      <w:bookmarkEnd w:id="115"/>
      <w:commentRangeEnd w:id="117"/>
      <w:r w:rsidR="003305FC">
        <w:rPr>
          <w:rStyle w:val="CommentReference"/>
          <w:rFonts w:eastAsiaTheme="minorHAnsi"/>
          <w:b w:val="0"/>
          <w:color w:val="auto"/>
          <w:u w:val="none"/>
        </w:rPr>
        <w:commentReference w:id="117"/>
      </w:r>
    </w:p>
    <w:p w14:paraId="6D439641" w14:textId="77777777" w:rsidR="0042518D" w:rsidRPr="00093294" w:rsidRDefault="0042518D" w:rsidP="00871F1F">
      <w:pPr>
        <w:pStyle w:val="Heading1"/>
        <w:numPr>
          <w:ilvl w:val="0"/>
          <w:numId w:val="17"/>
        </w:numPr>
      </w:pPr>
      <w:bookmarkStart w:id="118" w:name="_Toc471550217"/>
      <w:r w:rsidRPr="00093294">
        <w:t>INTRODUCTION</w:t>
      </w:r>
      <w:bookmarkEnd w:id="116"/>
      <w:bookmarkEnd w:id="118"/>
    </w:p>
    <w:p w14:paraId="54E82809" w14:textId="77777777" w:rsidR="0042518D" w:rsidRPr="00093294" w:rsidRDefault="0042518D" w:rsidP="0042518D">
      <w:pPr>
        <w:pStyle w:val="Heading1separatationline"/>
      </w:pPr>
    </w:p>
    <w:p w14:paraId="6954B4D0" w14:textId="7C65FA8C" w:rsidR="0042518D" w:rsidRPr="00093294" w:rsidRDefault="00353025" w:rsidP="00AA7005">
      <w:pPr>
        <w:pStyle w:val="BodyText"/>
      </w:pPr>
      <w:r>
        <w:t>Module 1</w:t>
      </w:r>
      <w:r w:rsidRPr="00353025">
        <w:t xml:space="preserve"> describes the historic development of lighthouses and their components and the reasons why they should be preserved as national monuments.</w:t>
      </w:r>
    </w:p>
    <w:p w14:paraId="71A97DB4" w14:textId="77777777" w:rsidR="0042518D" w:rsidRPr="00093294" w:rsidRDefault="0042518D" w:rsidP="00513460">
      <w:pPr>
        <w:pStyle w:val="Heading1"/>
      </w:pPr>
      <w:bookmarkStart w:id="119" w:name="_Toc442348112"/>
      <w:bookmarkStart w:id="120" w:name="_Toc471550218"/>
      <w:r w:rsidRPr="00093294">
        <w:t>SUBJECT FRAMEWORK</w:t>
      </w:r>
      <w:bookmarkEnd w:id="119"/>
      <w:bookmarkEnd w:id="120"/>
    </w:p>
    <w:p w14:paraId="0E48630C" w14:textId="77777777" w:rsidR="0042518D" w:rsidRPr="00093294" w:rsidRDefault="0042518D" w:rsidP="0042518D">
      <w:pPr>
        <w:pStyle w:val="Heading1separatationline"/>
      </w:pPr>
    </w:p>
    <w:p w14:paraId="0A0C7231" w14:textId="77777777" w:rsidR="0042518D" w:rsidRPr="00093294" w:rsidRDefault="0042518D" w:rsidP="00A03913">
      <w:pPr>
        <w:pStyle w:val="Heading2"/>
      </w:pPr>
      <w:bookmarkStart w:id="121" w:name="_Toc442348113"/>
      <w:bookmarkStart w:id="122" w:name="_Toc471550219"/>
      <w:r w:rsidRPr="00093294">
        <w:t>Scope</w:t>
      </w:r>
      <w:bookmarkEnd w:id="121"/>
      <w:bookmarkEnd w:id="122"/>
    </w:p>
    <w:p w14:paraId="1A85896F" w14:textId="77777777" w:rsidR="0042518D" w:rsidRPr="00093294" w:rsidRDefault="0042518D" w:rsidP="0042518D">
      <w:pPr>
        <w:pStyle w:val="Heading2separationline"/>
      </w:pPr>
    </w:p>
    <w:p w14:paraId="0FF633AE" w14:textId="7D960E03" w:rsidR="0042518D" w:rsidRPr="00093294" w:rsidRDefault="0042518D" w:rsidP="0042518D">
      <w:pPr>
        <w:pStyle w:val="BodyText"/>
      </w:pPr>
      <w:r w:rsidRPr="00093294">
        <w:t xml:space="preserve">The syllabus for this module requires </w:t>
      </w:r>
      <w:r w:rsidR="00D910B7">
        <w:t>student</w:t>
      </w:r>
      <w:r w:rsidRPr="00093294">
        <w:t xml:space="preserve">s to gain </w:t>
      </w:r>
      <w:commentRangeStart w:id="123"/>
      <w:r w:rsidR="00AA7005" w:rsidRPr="007C7ADC">
        <w:rPr>
          <w:highlight w:val="yellow"/>
        </w:rPr>
        <w:t>….</w:t>
      </w:r>
      <w:r w:rsidRPr="007C7ADC">
        <w:rPr>
          <w:highlight w:val="yellow"/>
        </w:rPr>
        <w:t>.</w:t>
      </w:r>
      <w:commentRangeEnd w:id="123"/>
      <w:r w:rsidR="007C7ADC">
        <w:rPr>
          <w:rStyle w:val="CommentReference"/>
        </w:rPr>
        <w:commentReference w:id="123"/>
      </w:r>
    </w:p>
    <w:p w14:paraId="73295135" w14:textId="77777777" w:rsidR="0042518D" w:rsidRPr="00093294" w:rsidRDefault="0042518D" w:rsidP="00513460">
      <w:pPr>
        <w:pStyle w:val="Heading2"/>
      </w:pPr>
      <w:bookmarkStart w:id="124" w:name="_Toc442348114"/>
      <w:bookmarkStart w:id="125" w:name="_Toc471550220"/>
      <w:r w:rsidRPr="00093294">
        <w:t>Aims of Module 1</w:t>
      </w:r>
      <w:bookmarkEnd w:id="124"/>
      <w:bookmarkEnd w:id="125"/>
    </w:p>
    <w:p w14:paraId="131D4489" w14:textId="77777777" w:rsidR="0042518D" w:rsidRPr="00093294" w:rsidRDefault="0042518D" w:rsidP="0042518D">
      <w:pPr>
        <w:pStyle w:val="Heading2separationline"/>
      </w:pPr>
    </w:p>
    <w:p w14:paraId="64DAECFF" w14:textId="00A496C9" w:rsidR="0042518D" w:rsidRPr="00093294" w:rsidRDefault="0042518D" w:rsidP="0042518D">
      <w:pPr>
        <w:pStyle w:val="BodyText"/>
      </w:pPr>
      <w:r w:rsidRPr="00093294">
        <w:t xml:space="preserve">On successful completion of </w:t>
      </w:r>
      <w:r w:rsidR="00D910B7">
        <w:t xml:space="preserve">this </w:t>
      </w:r>
      <w:r w:rsidRPr="00093294">
        <w:t xml:space="preserve">module, participants will </w:t>
      </w:r>
      <w:r w:rsidR="00353025">
        <w:t>have</w:t>
      </w:r>
      <w:r w:rsidR="00353025" w:rsidRPr="00353025">
        <w:t xml:space="preserve"> gain</w:t>
      </w:r>
      <w:r w:rsidR="00353025">
        <w:t>ed</w:t>
      </w:r>
      <w:r w:rsidR="00353025" w:rsidRPr="00353025">
        <w:t xml:space="preserve"> a </w:t>
      </w:r>
      <w:r w:rsidR="00353025" w:rsidRPr="00353025">
        <w:rPr>
          <w:b/>
        </w:rPr>
        <w:t xml:space="preserve">basic </w:t>
      </w:r>
      <w:r w:rsidR="00353025" w:rsidRPr="00353025">
        <w:t>(Level 1)</w:t>
      </w:r>
      <w:r w:rsidR="00353025" w:rsidRPr="00353025">
        <w:rPr>
          <w:b/>
        </w:rPr>
        <w:t xml:space="preserve"> </w:t>
      </w:r>
      <w:r w:rsidR="00353025" w:rsidRPr="00353025">
        <w:t>understanding</w:t>
      </w:r>
      <w:r w:rsidR="00353025" w:rsidRPr="00353025">
        <w:rPr>
          <w:b/>
        </w:rPr>
        <w:t xml:space="preserve"> </w:t>
      </w:r>
      <w:r w:rsidR="00353025" w:rsidRPr="00353025">
        <w:t xml:space="preserve">of the history of lighthouses and a </w:t>
      </w:r>
      <w:r w:rsidR="00353025" w:rsidRPr="00353025">
        <w:rPr>
          <w:b/>
        </w:rPr>
        <w:t>satisfactory</w:t>
      </w:r>
      <w:r w:rsidR="00353025" w:rsidRPr="00353025">
        <w:t xml:space="preserve"> (Level 2) understanding of their components and the reasons why historic lighthouses should be preserved as national monuments.</w:t>
      </w:r>
    </w:p>
    <w:p w14:paraId="3DC2D970" w14:textId="77777777" w:rsidR="0042518D" w:rsidRPr="00093294" w:rsidRDefault="0042518D" w:rsidP="0042518D">
      <w:pPr>
        <w:pStyle w:val="BodyText"/>
      </w:pPr>
    </w:p>
    <w:p w14:paraId="771C7F9E" w14:textId="77777777" w:rsidR="0042518D" w:rsidRPr="00093294" w:rsidRDefault="0042518D" w:rsidP="0042518D">
      <w:pPr>
        <w:pStyle w:val="BodyText"/>
        <w:sectPr w:rsidR="0042518D" w:rsidRPr="00093294" w:rsidSect="00292085">
          <w:headerReference w:type="even" r:id="rId17"/>
          <w:headerReference w:type="default" r:id="rId18"/>
          <w:footerReference w:type="default" r:id="rId19"/>
          <w:headerReference w:type="first" r:id="rId20"/>
          <w:pgSz w:w="11906" w:h="16838" w:code="9"/>
          <w:pgMar w:top="1134" w:right="794" w:bottom="1134" w:left="907" w:header="851" w:footer="851" w:gutter="0"/>
          <w:cols w:space="708"/>
          <w:docGrid w:linePitch="360"/>
        </w:sectPr>
      </w:pPr>
    </w:p>
    <w:p w14:paraId="1B58B9C0" w14:textId="5AD4D768" w:rsidR="0042518D" w:rsidRPr="00093294" w:rsidRDefault="0042518D" w:rsidP="00513460">
      <w:pPr>
        <w:pStyle w:val="Heading1"/>
      </w:pPr>
      <w:bookmarkStart w:id="126" w:name="_Toc442348115"/>
      <w:bookmarkStart w:id="127" w:name="_Toc471550221"/>
      <w:r w:rsidRPr="00093294">
        <w:lastRenderedPageBreak/>
        <w:t xml:space="preserve">DETAILED TEACHING SYLLABUS FOR MODULE 1 – </w:t>
      </w:r>
      <w:bookmarkEnd w:id="126"/>
      <w:r w:rsidR="00871F1F">
        <w:t>HISTORIC OVERVIEW</w:t>
      </w:r>
      <w:bookmarkEnd w:id="127"/>
    </w:p>
    <w:p w14:paraId="35DABD36" w14:textId="77777777" w:rsidR="0042518D" w:rsidRPr="00093294" w:rsidRDefault="0042518D" w:rsidP="0042518D">
      <w:pPr>
        <w:pStyle w:val="Heading1separatationline"/>
      </w:pPr>
    </w:p>
    <w:p w14:paraId="23999EE1" w14:textId="77777777" w:rsidR="0042518D" w:rsidRPr="00093294" w:rsidRDefault="0042518D" w:rsidP="00C27FE2">
      <w:pPr>
        <w:pStyle w:val="Tablecaption"/>
        <w:jc w:val="center"/>
      </w:pPr>
      <w:bookmarkStart w:id="128" w:name="_Toc434431727"/>
      <w:bookmarkStart w:id="129" w:name="_Toc442347374"/>
      <w:bookmarkStart w:id="130" w:name="_Toc443313837"/>
      <w:bookmarkStart w:id="131" w:name="_Toc471550255"/>
      <w:r w:rsidRPr="00093294">
        <w:t xml:space="preserve">Detailed Teaching Syllabus </w:t>
      </w:r>
      <w:r w:rsidR="002A29D4" w:rsidRPr="00093294">
        <w:t xml:space="preserve">- </w:t>
      </w:r>
      <w:r w:rsidRPr="00093294">
        <w:t>Module 1</w:t>
      </w:r>
      <w:bookmarkEnd w:id="128"/>
      <w:bookmarkEnd w:id="129"/>
      <w:bookmarkEnd w:id="130"/>
      <w:bookmarkEnd w:id="131"/>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C27FE2" w:rsidRPr="00093294" w14:paraId="25204650" w14:textId="77777777" w:rsidTr="00C27FE2">
        <w:trPr>
          <w:cantSplit/>
          <w:trHeight w:val="1314"/>
          <w:tblHeader/>
        </w:trPr>
        <w:tc>
          <w:tcPr>
            <w:tcW w:w="587" w:type="dxa"/>
            <w:tcMar>
              <w:top w:w="28" w:type="dxa"/>
              <w:bottom w:w="28" w:type="dxa"/>
            </w:tcMar>
            <w:textDirection w:val="btLr"/>
            <w:vAlign w:val="center"/>
          </w:tcPr>
          <w:p w14:paraId="5770E48B" w14:textId="77777777" w:rsidR="0042518D" w:rsidRPr="00093294" w:rsidRDefault="0042518D" w:rsidP="00FB16A8">
            <w:pPr>
              <w:pStyle w:val="Tableheading"/>
              <w:rPr>
                <w:lang w:val="en-GB"/>
              </w:rPr>
            </w:pPr>
            <w:r w:rsidRPr="00093294">
              <w:rPr>
                <w:lang w:val="en-GB"/>
              </w:rPr>
              <w:t>Module</w:t>
            </w:r>
          </w:p>
        </w:tc>
        <w:tc>
          <w:tcPr>
            <w:tcW w:w="699" w:type="dxa"/>
            <w:tcMar>
              <w:top w:w="28" w:type="dxa"/>
              <w:bottom w:w="28" w:type="dxa"/>
            </w:tcMar>
            <w:textDirection w:val="btLr"/>
            <w:vAlign w:val="center"/>
          </w:tcPr>
          <w:p w14:paraId="20FC9B4A" w14:textId="77777777" w:rsidR="0042518D" w:rsidRPr="00093294" w:rsidRDefault="0042518D" w:rsidP="00FB16A8">
            <w:pPr>
              <w:pStyle w:val="Tableheading"/>
              <w:rPr>
                <w:lang w:val="en-GB"/>
              </w:rPr>
            </w:pPr>
            <w:r w:rsidRPr="00093294">
              <w:rPr>
                <w:lang w:val="en-GB"/>
              </w:rPr>
              <w:t>Element</w:t>
            </w:r>
          </w:p>
        </w:tc>
        <w:tc>
          <w:tcPr>
            <w:tcW w:w="898" w:type="dxa"/>
            <w:tcMar>
              <w:top w:w="28" w:type="dxa"/>
              <w:bottom w:w="28" w:type="dxa"/>
            </w:tcMar>
            <w:textDirection w:val="btLr"/>
            <w:vAlign w:val="center"/>
          </w:tcPr>
          <w:p w14:paraId="15DE23DA" w14:textId="77777777" w:rsidR="0042518D" w:rsidRPr="00093294" w:rsidRDefault="0042518D" w:rsidP="00FB16A8">
            <w:pPr>
              <w:pStyle w:val="Tableheading"/>
              <w:rPr>
                <w:lang w:val="en-GB"/>
              </w:rPr>
            </w:pPr>
            <w:r w:rsidRPr="00093294">
              <w:rPr>
                <w:lang w:val="en-GB"/>
              </w:rPr>
              <w:t>Sub-element</w:t>
            </w:r>
          </w:p>
        </w:tc>
        <w:tc>
          <w:tcPr>
            <w:tcW w:w="6785" w:type="dxa"/>
            <w:tcMar>
              <w:top w:w="28" w:type="dxa"/>
              <w:bottom w:w="28" w:type="dxa"/>
            </w:tcMar>
            <w:vAlign w:val="center"/>
          </w:tcPr>
          <w:p w14:paraId="06121DFE" w14:textId="77777777" w:rsidR="0042518D" w:rsidRPr="00093294" w:rsidRDefault="0042518D" w:rsidP="00FB16A8">
            <w:pPr>
              <w:pStyle w:val="Tableheading"/>
              <w:rPr>
                <w:lang w:val="en-GB"/>
              </w:rPr>
            </w:pPr>
            <w:r w:rsidRPr="00093294">
              <w:rPr>
                <w:lang w:val="en-GB"/>
              </w:rPr>
              <w:t>Subject</w:t>
            </w:r>
          </w:p>
        </w:tc>
        <w:tc>
          <w:tcPr>
            <w:tcW w:w="949" w:type="dxa"/>
            <w:tcMar>
              <w:top w:w="28" w:type="dxa"/>
              <w:bottom w:w="28" w:type="dxa"/>
            </w:tcMar>
            <w:textDirection w:val="btLr"/>
            <w:vAlign w:val="center"/>
          </w:tcPr>
          <w:p w14:paraId="00154ACE" w14:textId="77777777" w:rsidR="0042518D" w:rsidRPr="00093294" w:rsidRDefault="0042518D" w:rsidP="00FB16A8">
            <w:pPr>
              <w:pStyle w:val="Tableheading"/>
              <w:rPr>
                <w:lang w:val="en-GB"/>
              </w:rPr>
            </w:pPr>
            <w:r w:rsidRPr="00093294">
              <w:rPr>
                <w:lang w:val="en-GB"/>
              </w:rPr>
              <w:t>Level of Competence</w:t>
            </w:r>
          </w:p>
        </w:tc>
        <w:tc>
          <w:tcPr>
            <w:tcW w:w="2268" w:type="dxa"/>
            <w:tcMar>
              <w:top w:w="28" w:type="dxa"/>
              <w:bottom w:w="28" w:type="dxa"/>
            </w:tcMar>
            <w:vAlign w:val="center"/>
          </w:tcPr>
          <w:p w14:paraId="4BE376C9" w14:textId="77777777" w:rsidR="0042518D" w:rsidRPr="00093294" w:rsidRDefault="0042518D" w:rsidP="00FB16A8">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7050CE77" w14:textId="77777777" w:rsidR="0042518D" w:rsidRPr="00093294" w:rsidRDefault="0042518D" w:rsidP="00FB16A8">
            <w:pPr>
              <w:pStyle w:val="Tableheading"/>
              <w:rPr>
                <w:lang w:val="en-GB"/>
              </w:rPr>
            </w:pPr>
            <w:r w:rsidRPr="00093294">
              <w:rPr>
                <w:lang w:val="en-GB"/>
              </w:rPr>
              <w:t>References</w:t>
            </w:r>
          </w:p>
          <w:p w14:paraId="670DA3B7" w14:textId="77777777" w:rsidR="0042518D" w:rsidRPr="00093294" w:rsidRDefault="0042518D" w:rsidP="00FB16A8">
            <w:pPr>
              <w:pStyle w:val="Tableheading"/>
              <w:rPr>
                <w:lang w:val="en-GB"/>
              </w:rPr>
            </w:pPr>
          </w:p>
          <w:p w14:paraId="114E8052" w14:textId="77777777" w:rsidR="0042518D" w:rsidRPr="00093294" w:rsidRDefault="0042518D" w:rsidP="00FB16A8">
            <w:pPr>
              <w:pStyle w:val="Tableheading"/>
              <w:rPr>
                <w:lang w:val="en-GB"/>
              </w:rPr>
            </w:pPr>
            <w:r w:rsidRPr="00093294">
              <w:rPr>
                <w:lang w:val="en-GB"/>
              </w:rPr>
              <w:t>Rec = Recommendation</w:t>
            </w:r>
          </w:p>
          <w:p w14:paraId="0B9D7F4B" w14:textId="77777777" w:rsidR="0042518D" w:rsidRPr="00093294" w:rsidRDefault="0042518D" w:rsidP="00FB16A8">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342907E2" w14:textId="77777777" w:rsidR="0042518D" w:rsidRPr="00093294" w:rsidRDefault="0042518D" w:rsidP="00FB16A8">
            <w:pPr>
              <w:pStyle w:val="Tableheading"/>
              <w:rPr>
                <w:lang w:val="en-GB"/>
              </w:rPr>
            </w:pPr>
            <w:r w:rsidRPr="00093294">
              <w:rPr>
                <w:lang w:val="en-GB"/>
              </w:rPr>
              <w:t>Lecture No.</w:t>
            </w:r>
          </w:p>
        </w:tc>
      </w:tr>
      <w:tr w:rsidR="0042518D" w:rsidRPr="00093294" w14:paraId="783828BA" w14:textId="77777777" w:rsidTr="00C27FE2">
        <w:tc>
          <w:tcPr>
            <w:tcW w:w="587" w:type="dxa"/>
            <w:tcMar>
              <w:top w:w="28" w:type="dxa"/>
              <w:bottom w:w="28" w:type="dxa"/>
            </w:tcMar>
          </w:tcPr>
          <w:p w14:paraId="62364367" w14:textId="77777777" w:rsidR="0042518D" w:rsidRPr="00093294" w:rsidRDefault="0042518D" w:rsidP="00FB16A8">
            <w:pPr>
              <w:pStyle w:val="Tabletext"/>
              <w:rPr>
                <w:b/>
              </w:rPr>
            </w:pPr>
            <w:r w:rsidRPr="00093294">
              <w:rPr>
                <w:b/>
              </w:rPr>
              <w:t>1</w:t>
            </w:r>
          </w:p>
        </w:tc>
        <w:tc>
          <w:tcPr>
            <w:tcW w:w="699" w:type="dxa"/>
            <w:shd w:val="clear" w:color="auto" w:fill="94D9D5"/>
            <w:tcMar>
              <w:top w:w="28" w:type="dxa"/>
              <w:bottom w:w="28" w:type="dxa"/>
            </w:tcMar>
          </w:tcPr>
          <w:p w14:paraId="56C4A62D" w14:textId="77777777" w:rsidR="0042518D" w:rsidRPr="00093294" w:rsidRDefault="0042518D" w:rsidP="00FB16A8">
            <w:pPr>
              <w:pStyle w:val="Tabletext"/>
              <w:rPr>
                <w:b/>
              </w:rPr>
            </w:pPr>
          </w:p>
        </w:tc>
        <w:tc>
          <w:tcPr>
            <w:tcW w:w="898" w:type="dxa"/>
            <w:vMerge w:val="restart"/>
            <w:shd w:val="clear" w:color="auto" w:fill="94D9D5"/>
            <w:tcMar>
              <w:top w:w="28" w:type="dxa"/>
              <w:bottom w:w="28" w:type="dxa"/>
            </w:tcMar>
          </w:tcPr>
          <w:p w14:paraId="5127EB6E" w14:textId="77777777" w:rsidR="0042518D" w:rsidRPr="00093294" w:rsidRDefault="0042518D" w:rsidP="00FB16A8">
            <w:pPr>
              <w:pStyle w:val="Tabletext"/>
              <w:rPr>
                <w:b/>
              </w:rPr>
            </w:pPr>
          </w:p>
        </w:tc>
        <w:tc>
          <w:tcPr>
            <w:tcW w:w="6785" w:type="dxa"/>
            <w:tcMar>
              <w:top w:w="28" w:type="dxa"/>
              <w:bottom w:w="28" w:type="dxa"/>
            </w:tcMar>
          </w:tcPr>
          <w:p w14:paraId="037FC810" w14:textId="5996BA69" w:rsidR="0042518D" w:rsidRPr="00093294" w:rsidRDefault="007C7ADC" w:rsidP="00FB16A8">
            <w:pPr>
              <w:pStyle w:val="Tabletext"/>
              <w:jc w:val="center"/>
              <w:rPr>
                <w:b/>
              </w:rPr>
            </w:pPr>
            <w:r w:rsidRPr="007C7ADC">
              <w:rPr>
                <w:b/>
              </w:rPr>
              <w:t>HISTORIC OVERVIEW</w:t>
            </w:r>
          </w:p>
        </w:tc>
        <w:tc>
          <w:tcPr>
            <w:tcW w:w="6214" w:type="dxa"/>
            <w:gridSpan w:val="4"/>
            <w:vMerge w:val="restart"/>
            <w:shd w:val="clear" w:color="auto" w:fill="94D9D5"/>
            <w:tcMar>
              <w:top w:w="28" w:type="dxa"/>
              <w:bottom w:w="28" w:type="dxa"/>
            </w:tcMar>
          </w:tcPr>
          <w:p w14:paraId="582AACE8" w14:textId="77777777" w:rsidR="0042518D" w:rsidRPr="00093294" w:rsidRDefault="0042518D" w:rsidP="00FB16A8">
            <w:pPr>
              <w:pStyle w:val="Tabletext"/>
            </w:pPr>
          </w:p>
        </w:tc>
      </w:tr>
      <w:tr w:rsidR="0042518D" w:rsidRPr="00093294" w14:paraId="0C1111C4" w14:textId="77777777" w:rsidTr="00C27FE2">
        <w:trPr>
          <w:trHeight w:val="330"/>
        </w:trPr>
        <w:tc>
          <w:tcPr>
            <w:tcW w:w="587" w:type="dxa"/>
            <w:tcMar>
              <w:top w:w="28" w:type="dxa"/>
              <w:bottom w:w="28" w:type="dxa"/>
            </w:tcMar>
          </w:tcPr>
          <w:p w14:paraId="1D7F6FB8" w14:textId="77777777" w:rsidR="0042518D" w:rsidRPr="00093294" w:rsidRDefault="0042518D" w:rsidP="00FB16A8">
            <w:pPr>
              <w:pStyle w:val="Tabletext"/>
              <w:rPr>
                <w:b/>
              </w:rPr>
            </w:pPr>
          </w:p>
        </w:tc>
        <w:tc>
          <w:tcPr>
            <w:tcW w:w="699" w:type="dxa"/>
            <w:tcMar>
              <w:top w:w="28" w:type="dxa"/>
              <w:bottom w:w="28" w:type="dxa"/>
            </w:tcMar>
          </w:tcPr>
          <w:p w14:paraId="3CED9AF8" w14:textId="77777777" w:rsidR="0042518D" w:rsidRPr="00093294" w:rsidRDefault="0042518D" w:rsidP="00FB16A8">
            <w:pPr>
              <w:pStyle w:val="Tabletext"/>
              <w:rPr>
                <w:b/>
              </w:rPr>
            </w:pPr>
            <w:r w:rsidRPr="00093294">
              <w:rPr>
                <w:b/>
              </w:rPr>
              <w:t>1.1</w:t>
            </w:r>
          </w:p>
        </w:tc>
        <w:tc>
          <w:tcPr>
            <w:tcW w:w="898" w:type="dxa"/>
            <w:vMerge/>
            <w:shd w:val="clear" w:color="auto" w:fill="94D9D5"/>
            <w:tcMar>
              <w:top w:w="28" w:type="dxa"/>
              <w:bottom w:w="28" w:type="dxa"/>
            </w:tcMar>
          </w:tcPr>
          <w:p w14:paraId="025EED9F" w14:textId="77777777" w:rsidR="0042518D" w:rsidRPr="00093294" w:rsidRDefault="0042518D" w:rsidP="00FB16A8">
            <w:pPr>
              <w:pStyle w:val="Tabletext"/>
              <w:rPr>
                <w:b/>
              </w:rPr>
            </w:pPr>
          </w:p>
        </w:tc>
        <w:tc>
          <w:tcPr>
            <w:tcW w:w="6785" w:type="dxa"/>
            <w:tcMar>
              <w:top w:w="28" w:type="dxa"/>
              <w:bottom w:w="28" w:type="dxa"/>
            </w:tcMar>
          </w:tcPr>
          <w:p w14:paraId="0ECE91DB" w14:textId="0BC380CF" w:rsidR="0042518D" w:rsidRPr="00093294" w:rsidRDefault="007C7ADC" w:rsidP="00D95BDA">
            <w:pPr>
              <w:pStyle w:val="Tabletext"/>
              <w:rPr>
                <w:b/>
              </w:rPr>
            </w:pPr>
            <w:r w:rsidRPr="007C7ADC">
              <w:rPr>
                <w:b/>
              </w:rPr>
              <w:t>History of lighthouses</w:t>
            </w:r>
          </w:p>
        </w:tc>
        <w:tc>
          <w:tcPr>
            <w:tcW w:w="6214" w:type="dxa"/>
            <w:gridSpan w:val="4"/>
            <w:vMerge/>
            <w:shd w:val="clear" w:color="auto" w:fill="94D9D5"/>
            <w:tcMar>
              <w:top w:w="28" w:type="dxa"/>
              <w:bottom w:w="28" w:type="dxa"/>
            </w:tcMar>
          </w:tcPr>
          <w:p w14:paraId="25BE2EAB" w14:textId="77777777" w:rsidR="0042518D" w:rsidRPr="00093294" w:rsidRDefault="0042518D" w:rsidP="00FB16A8">
            <w:pPr>
              <w:pStyle w:val="Tabletext"/>
            </w:pPr>
          </w:p>
        </w:tc>
      </w:tr>
      <w:tr w:rsidR="00C27FE2" w:rsidRPr="00093294" w14:paraId="6A77EED9" w14:textId="77777777" w:rsidTr="00C27FE2">
        <w:tc>
          <w:tcPr>
            <w:tcW w:w="587" w:type="dxa"/>
            <w:tcMar>
              <w:top w:w="28" w:type="dxa"/>
              <w:bottom w:w="28" w:type="dxa"/>
            </w:tcMar>
          </w:tcPr>
          <w:p w14:paraId="05E35629" w14:textId="77777777" w:rsidR="00C27FE2" w:rsidRPr="00093294" w:rsidRDefault="00C27FE2" w:rsidP="00FB16A8">
            <w:pPr>
              <w:pStyle w:val="Tabletext"/>
            </w:pPr>
          </w:p>
        </w:tc>
        <w:tc>
          <w:tcPr>
            <w:tcW w:w="699" w:type="dxa"/>
            <w:tcMar>
              <w:top w:w="28" w:type="dxa"/>
              <w:bottom w:w="28" w:type="dxa"/>
            </w:tcMar>
          </w:tcPr>
          <w:p w14:paraId="7D6D2115" w14:textId="77777777" w:rsidR="00C27FE2" w:rsidRPr="00093294" w:rsidRDefault="00C27FE2" w:rsidP="00FB16A8">
            <w:pPr>
              <w:pStyle w:val="Tabletext"/>
            </w:pPr>
          </w:p>
        </w:tc>
        <w:tc>
          <w:tcPr>
            <w:tcW w:w="898" w:type="dxa"/>
            <w:tcMar>
              <w:top w:w="28" w:type="dxa"/>
              <w:bottom w:w="28" w:type="dxa"/>
            </w:tcMar>
          </w:tcPr>
          <w:p w14:paraId="5E9B19B0" w14:textId="77777777" w:rsidR="00C27FE2" w:rsidRPr="00093294" w:rsidRDefault="00C27FE2" w:rsidP="00FB16A8">
            <w:pPr>
              <w:pStyle w:val="Tabletext"/>
            </w:pPr>
            <w:r w:rsidRPr="00093294">
              <w:t>1.1.1</w:t>
            </w:r>
          </w:p>
        </w:tc>
        <w:tc>
          <w:tcPr>
            <w:tcW w:w="6785" w:type="dxa"/>
            <w:tcMar>
              <w:top w:w="28" w:type="dxa"/>
              <w:bottom w:w="28" w:type="dxa"/>
            </w:tcMar>
          </w:tcPr>
          <w:p w14:paraId="7F3566E6" w14:textId="7F201BA1" w:rsidR="00C27FE2" w:rsidRPr="00093294" w:rsidRDefault="007C7ADC" w:rsidP="00FB16A8">
            <w:pPr>
              <w:pStyle w:val="Tabletext"/>
              <w:jc w:val="right"/>
            </w:pPr>
            <w:r w:rsidRPr="007C7ADC">
              <w:t>Why early lighthouses were constructed</w:t>
            </w:r>
          </w:p>
        </w:tc>
        <w:tc>
          <w:tcPr>
            <w:tcW w:w="949" w:type="dxa"/>
            <w:tcMar>
              <w:top w:w="28" w:type="dxa"/>
              <w:bottom w:w="28" w:type="dxa"/>
            </w:tcMar>
            <w:vAlign w:val="center"/>
          </w:tcPr>
          <w:p w14:paraId="3EB99053" w14:textId="75CF30A2" w:rsidR="00C27FE2" w:rsidRPr="00093294" w:rsidRDefault="007C7ADC" w:rsidP="00FB16A8">
            <w:pPr>
              <w:pStyle w:val="Tabletext"/>
            </w:pPr>
            <w:r>
              <w:t>1</w:t>
            </w:r>
          </w:p>
        </w:tc>
        <w:tc>
          <w:tcPr>
            <w:tcW w:w="2268" w:type="dxa"/>
            <w:vAlign w:val="center"/>
          </w:tcPr>
          <w:p w14:paraId="6FE282E9" w14:textId="0B55FD5A" w:rsidR="00C27FE2" w:rsidRPr="00093294" w:rsidRDefault="00C27FE2" w:rsidP="00FB16A8">
            <w:pPr>
              <w:pStyle w:val="Tabletext"/>
            </w:pPr>
          </w:p>
        </w:tc>
        <w:tc>
          <w:tcPr>
            <w:tcW w:w="2410" w:type="dxa"/>
            <w:vAlign w:val="center"/>
          </w:tcPr>
          <w:p w14:paraId="5FC51EC7" w14:textId="55E94D96" w:rsidR="00C27FE2" w:rsidRPr="00093294" w:rsidRDefault="00C27FE2" w:rsidP="00FB16A8">
            <w:pPr>
              <w:pStyle w:val="Tabletext"/>
            </w:pPr>
          </w:p>
        </w:tc>
        <w:tc>
          <w:tcPr>
            <w:tcW w:w="587" w:type="dxa"/>
            <w:vAlign w:val="center"/>
          </w:tcPr>
          <w:p w14:paraId="283A9522" w14:textId="1629F710" w:rsidR="00C27FE2" w:rsidRPr="00093294" w:rsidRDefault="007C7ADC" w:rsidP="00FB16A8">
            <w:pPr>
              <w:pStyle w:val="Tabletext"/>
            </w:pPr>
            <w:r>
              <w:t>1</w:t>
            </w:r>
          </w:p>
        </w:tc>
      </w:tr>
      <w:tr w:rsidR="007C7ADC" w:rsidRPr="00093294" w14:paraId="7A37FB81" w14:textId="77777777" w:rsidTr="00C27FE2">
        <w:tc>
          <w:tcPr>
            <w:tcW w:w="587" w:type="dxa"/>
            <w:tcMar>
              <w:top w:w="28" w:type="dxa"/>
              <w:bottom w:w="28" w:type="dxa"/>
            </w:tcMar>
          </w:tcPr>
          <w:p w14:paraId="53A49ACE" w14:textId="77777777" w:rsidR="007C7ADC" w:rsidRPr="00093294" w:rsidRDefault="007C7ADC" w:rsidP="00FB16A8">
            <w:pPr>
              <w:pStyle w:val="Tabletext"/>
            </w:pPr>
          </w:p>
        </w:tc>
        <w:tc>
          <w:tcPr>
            <w:tcW w:w="699" w:type="dxa"/>
            <w:tcMar>
              <w:top w:w="28" w:type="dxa"/>
              <w:bottom w:w="28" w:type="dxa"/>
            </w:tcMar>
          </w:tcPr>
          <w:p w14:paraId="6CD3B756" w14:textId="77777777" w:rsidR="007C7ADC" w:rsidRPr="00093294" w:rsidRDefault="007C7ADC" w:rsidP="00FB16A8">
            <w:pPr>
              <w:pStyle w:val="Tabletext"/>
            </w:pPr>
          </w:p>
        </w:tc>
        <w:tc>
          <w:tcPr>
            <w:tcW w:w="898" w:type="dxa"/>
            <w:tcMar>
              <w:top w:w="28" w:type="dxa"/>
              <w:bottom w:w="28" w:type="dxa"/>
            </w:tcMar>
          </w:tcPr>
          <w:p w14:paraId="112D4AAB" w14:textId="3E0D3ECC" w:rsidR="007C7ADC" w:rsidRPr="00093294" w:rsidRDefault="007C7ADC" w:rsidP="00FB16A8">
            <w:pPr>
              <w:pStyle w:val="Tabletext"/>
            </w:pPr>
            <w:r w:rsidRPr="002B6B76">
              <w:t>1.1.2</w:t>
            </w:r>
          </w:p>
        </w:tc>
        <w:tc>
          <w:tcPr>
            <w:tcW w:w="6785" w:type="dxa"/>
            <w:tcMar>
              <w:top w:w="28" w:type="dxa"/>
              <w:bottom w:w="28" w:type="dxa"/>
            </w:tcMar>
          </w:tcPr>
          <w:p w14:paraId="11962F4E" w14:textId="7B04B546" w:rsidR="007C7ADC" w:rsidRPr="00093294" w:rsidRDefault="007C7ADC" w:rsidP="00FB16A8">
            <w:pPr>
              <w:pStyle w:val="Tabletext"/>
              <w:jc w:val="right"/>
            </w:pPr>
            <w:r w:rsidRPr="007C7ADC">
              <w:t>Examples of ancient lighthouse</w:t>
            </w:r>
          </w:p>
        </w:tc>
        <w:tc>
          <w:tcPr>
            <w:tcW w:w="949" w:type="dxa"/>
            <w:tcMar>
              <w:top w:w="28" w:type="dxa"/>
              <w:bottom w:w="28" w:type="dxa"/>
            </w:tcMar>
            <w:vAlign w:val="center"/>
          </w:tcPr>
          <w:p w14:paraId="49A18B1E" w14:textId="2889BDA6" w:rsidR="007C7ADC" w:rsidRPr="00093294" w:rsidRDefault="007C7ADC" w:rsidP="00FB16A8">
            <w:pPr>
              <w:pStyle w:val="Tabletext"/>
            </w:pPr>
            <w:r>
              <w:t>1</w:t>
            </w:r>
          </w:p>
        </w:tc>
        <w:tc>
          <w:tcPr>
            <w:tcW w:w="2268" w:type="dxa"/>
            <w:vAlign w:val="center"/>
          </w:tcPr>
          <w:p w14:paraId="5562D830" w14:textId="77777777" w:rsidR="007C7ADC" w:rsidRPr="00093294" w:rsidRDefault="007C7ADC" w:rsidP="00FB16A8">
            <w:pPr>
              <w:pStyle w:val="Tabletext"/>
            </w:pPr>
          </w:p>
        </w:tc>
        <w:tc>
          <w:tcPr>
            <w:tcW w:w="2410" w:type="dxa"/>
            <w:vAlign w:val="center"/>
          </w:tcPr>
          <w:p w14:paraId="4C0C7E8E" w14:textId="77777777" w:rsidR="007C7ADC" w:rsidRPr="00093294" w:rsidRDefault="007C7ADC" w:rsidP="00FB16A8">
            <w:pPr>
              <w:pStyle w:val="Tabletext"/>
            </w:pPr>
          </w:p>
        </w:tc>
        <w:tc>
          <w:tcPr>
            <w:tcW w:w="587" w:type="dxa"/>
            <w:vAlign w:val="center"/>
          </w:tcPr>
          <w:p w14:paraId="165FF49D" w14:textId="62F7EEA9" w:rsidR="007C7ADC" w:rsidRPr="00093294" w:rsidRDefault="007C7ADC" w:rsidP="00FB16A8">
            <w:pPr>
              <w:pStyle w:val="Tabletext"/>
            </w:pPr>
            <w:r>
              <w:t>1</w:t>
            </w:r>
          </w:p>
        </w:tc>
      </w:tr>
      <w:tr w:rsidR="007C7ADC" w:rsidRPr="00093294" w14:paraId="7EBDD8EF" w14:textId="77777777" w:rsidTr="00C27FE2">
        <w:tc>
          <w:tcPr>
            <w:tcW w:w="587" w:type="dxa"/>
            <w:tcMar>
              <w:top w:w="28" w:type="dxa"/>
              <w:bottom w:w="28" w:type="dxa"/>
            </w:tcMar>
          </w:tcPr>
          <w:p w14:paraId="2673C7B3" w14:textId="77777777" w:rsidR="007C7ADC" w:rsidRPr="00093294" w:rsidRDefault="007C7ADC" w:rsidP="00FB16A8">
            <w:pPr>
              <w:pStyle w:val="Tabletext"/>
            </w:pPr>
          </w:p>
        </w:tc>
        <w:tc>
          <w:tcPr>
            <w:tcW w:w="699" w:type="dxa"/>
            <w:tcMar>
              <w:top w:w="28" w:type="dxa"/>
              <w:bottom w:w="28" w:type="dxa"/>
            </w:tcMar>
          </w:tcPr>
          <w:p w14:paraId="42C0D8FF" w14:textId="77777777" w:rsidR="007C7ADC" w:rsidRPr="00093294" w:rsidRDefault="007C7ADC" w:rsidP="00FB16A8">
            <w:pPr>
              <w:pStyle w:val="Tabletext"/>
            </w:pPr>
          </w:p>
        </w:tc>
        <w:tc>
          <w:tcPr>
            <w:tcW w:w="898" w:type="dxa"/>
            <w:tcMar>
              <w:top w:w="28" w:type="dxa"/>
              <w:bottom w:w="28" w:type="dxa"/>
            </w:tcMar>
          </w:tcPr>
          <w:p w14:paraId="7B518699" w14:textId="19570942" w:rsidR="007C7ADC" w:rsidRPr="00093294" w:rsidRDefault="007C7ADC" w:rsidP="00FB16A8">
            <w:pPr>
              <w:pStyle w:val="Tabletext"/>
            </w:pPr>
            <w:r w:rsidRPr="002B6B76">
              <w:t>1.1.</w:t>
            </w:r>
            <w:r>
              <w:t>3</w:t>
            </w:r>
          </w:p>
        </w:tc>
        <w:tc>
          <w:tcPr>
            <w:tcW w:w="6785" w:type="dxa"/>
            <w:tcMar>
              <w:top w:w="28" w:type="dxa"/>
              <w:bottom w:w="28" w:type="dxa"/>
            </w:tcMar>
          </w:tcPr>
          <w:p w14:paraId="01A5A53B" w14:textId="062B9016" w:rsidR="007C7ADC" w:rsidRPr="00093294" w:rsidRDefault="007C7ADC" w:rsidP="00FB16A8">
            <w:pPr>
              <w:pStyle w:val="Tabletext"/>
              <w:jc w:val="right"/>
            </w:pPr>
            <w:r w:rsidRPr="007C7ADC">
              <w:t>Definition of an historic lighthouse</w:t>
            </w:r>
          </w:p>
        </w:tc>
        <w:tc>
          <w:tcPr>
            <w:tcW w:w="949" w:type="dxa"/>
            <w:tcMar>
              <w:top w:w="28" w:type="dxa"/>
              <w:bottom w:w="28" w:type="dxa"/>
            </w:tcMar>
            <w:vAlign w:val="center"/>
          </w:tcPr>
          <w:p w14:paraId="4AC06F79" w14:textId="473D5A74" w:rsidR="007C7ADC" w:rsidRPr="00093294" w:rsidRDefault="007C7ADC" w:rsidP="00FB16A8">
            <w:pPr>
              <w:pStyle w:val="Tabletext"/>
            </w:pPr>
            <w:r>
              <w:t>1</w:t>
            </w:r>
          </w:p>
        </w:tc>
        <w:tc>
          <w:tcPr>
            <w:tcW w:w="2268" w:type="dxa"/>
            <w:vAlign w:val="center"/>
          </w:tcPr>
          <w:p w14:paraId="538140C9" w14:textId="77777777" w:rsidR="007C7ADC" w:rsidRPr="00093294" w:rsidRDefault="007C7ADC" w:rsidP="00FB16A8">
            <w:pPr>
              <w:pStyle w:val="Tabletext"/>
            </w:pPr>
          </w:p>
        </w:tc>
        <w:tc>
          <w:tcPr>
            <w:tcW w:w="2410" w:type="dxa"/>
            <w:vAlign w:val="center"/>
          </w:tcPr>
          <w:p w14:paraId="209F3D6E" w14:textId="77777777" w:rsidR="007C7ADC" w:rsidRPr="00093294" w:rsidRDefault="007C7ADC" w:rsidP="00FB16A8">
            <w:pPr>
              <w:pStyle w:val="Tabletext"/>
            </w:pPr>
          </w:p>
        </w:tc>
        <w:tc>
          <w:tcPr>
            <w:tcW w:w="587" w:type="dxa"/>
            <w:vAlign w:val="center"/>
          </w:tcPr>
          <w:p w14:paraId="180479B5" w14:textId="5C8BBF08" w:rsidR="007C7ADC" w:rsidRPr="00093294" w:rsidRDefault="007C7ADC" w:rsidP="00FB16A8">
            <w:pPr>
              <w:pStyle w:val="Tabletext"/>
            </w:pPr>
            <w:r>
              <w:t>1</w:t>
            </w:r>
          </w:p>
        </w:tc>
      </w:tr>
      <w:tr w:rsidR="007C7ADC" w:rsidRPr="00093294" w14:paraId="3D11116D" w14:textId="77777777" w:rsidTr="00C27FE2">
        <w:tc>
          <w:tcPr>
            <w:tcW w:w="587" w:type="dxa"/>
            <w:tcMar>
              <w:top w:w="28" w:type="dxa"/>
              <w:bottom w:w="28" w:type="dxa"/>
            </w:tcMar>
          </w:tcPr>
          <w:p w14:paraId="30FBEC6D" w14:textId="77777777" w:rsidR="007C7ADC" w:rsidRPr="00093294" w:rsidRDefault="007C7ADC" w:rsidP="00FB16A8">
            <w:pPr>
              <w:pStyle w:val="Tabletext"/>
            </w:pPr>
          </w:p>
        </w:tc>
        <w:tc>
          <w:tcPr>
            <w:tcW w:w="699" w:type="dxa"/>
            <w:tcMar>
              <w:top w:w="28" w:type="dxa"/>
              <w:bottom w:w="28" w:type="dxa"/>
            </w:tcMar>
          </w:tcPr>
          <w:p w14:paraId="4BA9DA34" w14:textId="77777777" w:rsidR="007C7ADC" w:rsidRPr="00093294" w:rsidRDefault="007C7ADC" w:rsidP="00FB16A8">
            <w:pPr>
              <w:pStyle w:val="Tabletext"/>
            </w:pPr>
          </w:p>
        </w:tc>
        <w:tc>
          <w:tcPr>
            <w:tcW w:w="898" w:type="dxa"/>
            <w:tcMar>
              <w:top w:w="28" w:type="dxa"/>
              <w:bottom w:w="28" w:type="dxa"/>
            </w:tcMar>
          </w:tcPr>
          <w:p w14:paraId="4E24D71B" w14:textId="495C5144" w:rsidR="007C7ADC" w:rsidRPr="00093294" w:rsidRDefault="007C7ADC" w:rsidP="007C7ADC">
            <w:pPr>
              <w:pStyle w:val="Tabletext"/>
            </w:pPr>
            <w:r w:rsidRPr="002B6B76">
              <w:t>1.1</w:t>
            </w:r>
            <w:r>
              <w:t>.4</w:t>
            </w:r>
          </w:p>
        </w:tc>
        <w:tc>
          <w:tcPr>
            <w:tcW w:w="6785" w:type="dxa"/>
            <w:tcMar>
              <w:top w:w="28" w:type="dxa"/>
              <w:bottom w:w="28" w:type="dxa"/>
            </w:tcMar>
          </w:tcPr>
          <w:p w14:paraId="765CF4F5" w14:textId="459806BD" w:rsidR="007C7ADC" w:rsidRPr="00093294" w:rsidRDefault="007C7ADC" w:rsidP="00FB16A8">
            <w:pPr>
              <w:pStyle w:val="Tabletext"/>
              <w:jc w:val="right"/>
            </w:pPr>
            <w:r w:rsidRPr="007C7ADC">
              <w:t>Developments from the 18</w:t>
            </w:r>
            <w:r w:rsidRPr="007C7ADC">
              <w:rPr>
                <w:vertAlign w:val="superscript"/>
              </w:rPr>
              <w:t>th</w:t>
            </w:r>
            <w:r w:rsidRPr="007C7ADC">
              <w:t xml:space="preserve"> century</w:t>
            </w:r>
          </w:p>
        </w:tc>
        <w:tc>
          <w:tcPr>
            <w:tcW w:w="949" w:type="dxa"/>
            <w:tcMar>
              <w:top w:w="28" w:type="dxa"/>
              <w:bottom w:w="28" w:type="dxa"/>
            </w:tcMar>
            <w:vAlign w:val="center"/>
          </w:tcPr>
          <w:p w14:paraId="672E4626" w14:textId="17C3E31E" w:rsidR="007C7ADC" w:rsidRPr="00093294" w:rsidRDefault="007C7ADC" w:rsidP="00FB16A8">
            <w:pPr>
              <w:pStyle w:val="Tabletext"/>
            </w:pPr>
            <w:r>
              <w:t>1</w:t>
            </w:r>
          </w:p>
        </w:tc>
        <w:tc>
          <w:tcPr>
            <w:tcW w:w="2268" w:type="dxa"/>
            <w:vAlign w:val="center"/>
          </w:tcPr>
          <w:p w14:paraId="7546166A" w14:textId="77777777" w:rsidR="007C7ADC" w:rsidRPr="00093294" w:rsidRDefault="007C7ADC" w:rsidP="00FB16A8">
            <w:pPr>
              <w:pStyle w:val="Tabletext"/>
            </w:pPr>
          </w:p>
        </w:tc>
        <w:tc>
          <w:tcPr>
            <w:tcW w:w="2410" w:type="dxa"/>
            <w:vAlign w:val="center"/>
          </w:tcPr>
          <w:p w14:paraId="1CD6CEF4" w14:textId="77777777" w:rsidR="007C7ADC" w:rsidRPr="00093294" w:rsidRDefault="007C7ADC" w:rsidP="00FB16A8">
            <w:pPr>
              <w:pStyle w:val="Tabletext"/>
            </w:pPr>
          </w:p>
        </w:tc>
        <w:tc>
          <w:tcPr>
            <w:tcW w:w="587" w:type="dxa"/>
            <w:vAlign w:val="center"/>
          </w:tcPr>
          <w:p w14:paraId="77CE3696" w14:textId="782C767C" w:rsidR="007C7ADC" w:rsidRPr="00093294" w:rsidRDefault="007C7ADC" w:rsidP="00FB16A8">
            <w:pPr>
              <w:pStyle w:val="Tabletext"/>
            </w:pPr>
            <w:r>
              <w:t>1</w:t>
            </w:r>
          </w:p>
        </w:tc>
      </w:tr>
      <w:tr w:rsidR="00C27FE2" w:rsidRPr="00093294" w14:paraId="5E4215D3" w14:textId="77777777" w:rsidTr="00C27FE2">
        <w:tc>
          <w:tcPr>
            <w:tcW w:w="587" w:type="dxa"/>
            <w:tcMar>
              <w:top w:w="28" w:type="dxa"/>
              <w:bottom w:w="28" w:type="dxa"/>
            </w:tcMar>
          </w:tcPr>
          <w:p w14:paraId="1612EF33" w14:textId="77777777" w:rsidR="00C27FE2" w:rsidRPr="00093294" w:rsidRDefault="00C27FE2" w:rsidP="00FB16A8">
            <w:pPr>
              <w:pStyle w:val="Tabletext"/>
            </w:pPr>
          </w:p>
        </w:tc>
        <w:tc>
          <w:tcPr>
            <w:tcW w:w="699" w:type="dxa"/>
            <w:tcMar>
              <w:top w:w="28" w:type="dxa"/>
              <w:bottom w:w="28" w:type="dxa"/>
            </w:tcMar>
          </w:tcPr>
          <w:p w14:paraId="6F6F2E5F" w14:textId="77777777" w:rsidR="00C27FE2" w:rsidRPr="00093294" w:rsidRDefault="00C27FE2" w:rsidP="00FB16A8">
            <w:pPr>
              <w:pStyle w:val="Tabletext"/>
            </w:pPr>
          </w:p>
        </w:tc>
        <w:tc>
          <w:tcPr>
            <w:tcW w:w="898" w:type="dxa"/>
            <w:tcMar>
              <w:top w:w="28" w:type="dxa"/>
              <w:bottom w:w="28" w:type="dxa"/>
            </w:tcMar>
          </w:tcPr>
          <w:p w14:paraId="1752F138" w14:textId="0BDADCFA" w:rsidR="00C27FE2" w:rsidRPr="00093294" w:rsidRDefault="007C7ADC" w:rsidP="007C7ADC">
            <w:pPr>
              <w:pStyle w:val="Tabletext"/>
            </w:pPr>
            <w:r>
              <w:t>1.1.5</w:t>
            </w:r>
          </w:p>
        </w:tc>
        <w:tc>
          <w:tcPr>
            <w:tcW w:w="6785" w:type="dxa"/>
            <w:tcMar>
              <w:top w:w="28" w:type="dxa"/>
              <w:bottom w:w="28" w:type="dxa"/>
            </w:tcMar>
          </w:tcPr>
          <w:p w14:paraId="63FCAAD0" w14:textId="3CF1FB7C" w:rsidR="00C27FE2" w:rsidRPr="00093294" w:rsidRDefault="007C7ADC" w:rsidP="00FB16A8">
            <w:pPr>
              <w:pStyle w:val="Tabletext"/>
              <w:jc w:val="right"/>
            </w:pPr>
            <w:r>
              <w:rPr>
                <w:rFonts w:cs="Arial"/>
                <w:szCs w:val="20"/>
              </w:rPr>
              <w:t>Examples of 19</w:t>
            </w:r>
            <w:r w:rsidRPr="00496693">
              <w:rPr>
                <w:rFonts w:cs="Arial"/>
                <w:szCs w:val="20"/>
                <w:vertAlign w:val="superscript"/>
              </w:rPr>
              <w:t>th</w:t>
            </w:r>
            <w:r>
              <w:rPr>
                <w:rFonts w:cs="Arial"/>
                <w:szCs w:val="20"/>
              </w:rPr>
              <w:t xml:space="preserve"> and 20</w:t>
            </w:r>
            <w:r w:rsidRPr="00936D05">
              <w:rPr>
                <w:rFonts w:cs="Arial"/>
                <w:szCs w:val="20"/>
                <w:vertAlign w:val="superscript"/>
              </w:rPr>
              <w:t>th</w:t>
            </w:r>
            <w:r>
              <w:rPr>
                <w:rFonts w:cs="Arial"/>
                <w:szCs w:val="20"/>
              </w:rPr>
              <w:t xml:space="preserve"> century historic lighthouses</w:t>
            </w:r>
          </w:p>
        </w:tc>
        <w:tc>
          <w:tcPr>
            <w:tcW w:w="949" w:type="dxa"/>
            <w:tcMar>
              <w:top w:w="28" w:type="dxa"/>
              <w:bottom w:w="28" w:type="dxa"/>
            </w:tcMar>
          </w:tcPr>
          <w:p w14:paraId="6F31D39D" w14:textId="50ECBA9B" w:rsidR="00C27FE2" w:rsidRPr="00093294" w:rsidRDefault="007C7ADC" w:rsidP="00FB16A8">
            <w:pPr>
              <w:pStyle w:val="Tabletext"/>
            </w:pPr>
            <w:r>
              <w:t>1</w:t>
            </w:r>
          </w:p>
        </w:tc>
        <w:tc>
          <w:tcPr>
            <w:tcW w:w="2268" w:type="dxa"/>
          </w:tcPr>
          <w:p w14:paraId="65901702" w14:textId="77777777" w:rsidR="00C27FE2" w:rsidRPr="00093294" w:rsidRDefault="00C27FE2" w:rsidP="00FB16A8">
            <w:pPr>
              <w:pStyle w:val="Tabletext"/>
            </w:pPr>
          </w:p>
        </w:tc>
        <w:tc>
          <w:tcPr>
            <w:tcW w:w="2410" w:type="dxa"/>
          </w:tcPr>
          <w:p w14:paraId="63CF93FF" w14:textId="77777777" w:rsidR="00C27FE2" w:rsidRPr="00093294" w:rsidRDefault="00C27FE2" w:rsidP="00FB16A8">
            <w:pPr>
              <w:pStyle w:val="Tabletext"/>
            </w:pPr>
          </w:p>
        </w:tc>
        <w:tc>
          <w:tcPr>
            <w:tcW w:w="587" w:type="dxa"/>
          </w:tcPr>
          <w:p w14:paraId="2D6D8989" w14:textId="5CCA786B" w:rsidR="00C27FE2" w:rsidRPr="00093294" w:rsidRDefault="007C7ADC" w:rsidP="00FB16A8">
            <w:pPr>
              <w:pStyle w:val="Tabletext"/>
            </w:pPr>
            <w:r>
              <w:t>1</w:t>
            </w:r>
          </w:p>
        </w:tc>
      </w:tr>
      <w:tr w:rsidR="00C27FE2" w:rsidRPr="00093294" w14:paraId="4C8B6AE2" w14:textId="77777777" w:rsidTr="00BB5A57">
        <w:trPr>
          <w:tblHeader/>
        </w:trPr>
        <w:tc>
          <w:tcPr>
            <w:tcW w:w="587" w:type="dxa"/>
            <w:tcMar>
              <w:top w:w="28" w:type="dxa"/>
              <w:bottom w:w="28" w:type="dxa"/>
            </w:tcMar>
          </w:tcPr>
          <w:p w14:paraId="284C1D51" w14:textId="77777777" w:rsidR="00C27FE2" w:rsidRPr="00093294" w:rsidRDefault="00C27FE2" w:rsidP="00FB16A8">
            <w:pPr>
              <w:pStyle w:val="Tabletext"/>
              <w:rPr>
                <w:b/>
              </w:rPr>
            </w:pPr>
          </w:p>
        </w:tc>
        <w:tc>
          <w:tcPr>
            <w:tcW w:w="699" w:type="dxa"/>
            <w:tcMar>
              <w:top w:w="28" w:type="dxa"/>
              <w:bottom w:w="28" w:type="dxa"/>
            </w:tcMar>
          </w:tcPr>
          <w:p w14:paraId="0B0D61DA" w14:textId="77777777" w:rsidR="00C27FE2" w:rsidRPr="00093294" w:rsidRDefault="00C27FE2" w:rsidP="00FB16A8">
            <w:pPr>
              <w:pStyle w:val="Tabletext"/>
              <w:rPr>
                <w:b/>
              </w:rPr>
            </w:pPr>
            <w:r w:rsidRPr="00093294">
              <w:rPr>
                <w:b/>
              </w:rPr>
              <w:t>1.2</w:t>
            </w:r>
          </w:p>
        </w:tc>
        <w:tc>
          <w:tcPr>
            <w:tcW w:w="898" w:type="dxa"/>
            <w:shd w:val="clear" w:color="auto" w:fill="94D9D5"/>
            <w:tcMar>
              <w:top w:w="28" w:type="dxa"/>
              <w:bottom w:w="28" w:type="dxa"/>
            </w:tcMar>
          </w:tcPr>
          <w:p w14:paraId="1B6FAF3B" w14:textId="77777777" w:rsidR="00C27FE2" w:rsidRPr="00093294" w:rsidRDefault="00C27FE2" w:rsidP="00FB16A8">
            <w:pPr>
              <w:pStyle w:val="Tabletext"/>
              <w:rPr>
                <w:b/>
              </w:rPr>
            </w:pPr>
          </w:p>
        </w:tc>
        <w:tc>
          <w:tcPr>
            <w:tcW w:w="6785" w:type="dxa"/>
            <w:tcMar>
              <w:top w:w="28" w:type="dxa"/>
              <w:bottom w:w="28" w:type="dxa"/>
            </w:tcMar>
          </w:tcPr>
          <w:p w14:paraId="26A22567" w14:textId="4926D415" w:rsidR="00C27FE2" w:rsidRPr="00093294" w:rsidRDefault="007C7ADC" w:rsidP="00D95BDA">
            <w:pPr>
              <w:pStyle w:val="Tabletext"/>
              <w:rPr>
                <w:b/>
              </w:rPr>
            </w:pPr>
            <w:r w:rsidRPr="007C7ADC">
              <w:rPr>
                <w:b/>
              </w:rPr>
              <w:t>Components of historic lighthouses</w:t>
            </w:r>
          </w:p>
        </w:tc>
        <w:tc>
          <w:tcPr>
            <w:tcW w:w="6214" w:type="dxa"/>
            <w:gridSpan w:val="4"/>
            <w:shd w:val="clear" w:color="auto" w:fill="94D9D5"/>
            <w:tcMar>
              <w:top w:w="28" w:type="dxa"/>
              <w:bottom w:w="28" w:type="dxa"/>
            </w:tcMar>
          </w:tcPr>
          <w:p w14:paraId="3581B862" w14:textId="77777777" w:rsidR="00C27FE2" w:rsidRPr="00093294" w:rsidRDefault="00C27FE2" w:rsidP="00FB16A8">
            <w:pPr>
              <w:pStyle w:val="Tabletext"/>
              <w:rPr>
                <w:b/>
              </w:rPr>
            </w:pPr>
          </w:p>
        </w:tc>
      </w:tr>
      <w:tr w:rsidR="00C27FE2" w:rsidRPr="00093294" w14:paraId="6DBECC53" w14:textId="77777777" w:rsidTr="00C27FE2">
        <w:trPr>
          <w:tblHeader/>
        </w:trPr>
        <w:tc>
          <w:tcPr>
            <w:tcW w:w="587" w:type="dxa"/>
            <w:tcMar>
              <w:top w:w="28" w:type="dxa"/>
              <w:bottom w:w="28" w:type="dxa"/>
            </w:tcMar>
          </w:tcPr>
          <w:p w14:paraId="1B902D6E" w14:textId="77777777" w:rsidR="00C27FE2" w:rsidRPr="00093294" w:rsidRDefault="00C27FE2" w:rsidP="00FB16A8">
            <w:pPr>
              <w:pStyle w:val="Tabletext"/>
            </w:pPr>
          </w:p>
        </w:tc>
        <w:tc>
          <w:tcPr>
            <w:tcW w:w="699" w:type="dxa"/>
            <w:tcMar>
              <w:top w:w="28" w:type="dxa"/>
              <w:bottom w:w="28" w:type="dxa"/>
            </w:tcMar>
          </w:tcPr>
          <w:p w14:paraId="052B99D3" w14:textId="77777777" w:rsidR="00C27FE2" w:rsidRPr="00093294" w:rsidRDefault="00C27FE2" w:rsidP="00FB16A8">
            <w:pPr>
              <w:pStyle w:val="Tabletext"/>
            </w:pPr>
          </w:p>
        </w:tc>
        <w:tc>
          <w:tcPr>
            <w:tcW w:w="898" w:type="dxa"/>
            <w:tcMar>
              <w:top w:w="28" w:type="dxa"/>
              <w:bottom w:w="28" w:type="dxa"/>
            </w:tcMar>
          </w:tcPr>
          <w:p w14:paraId="74B8E45A" w14:textId="77777777" w:rsidR="00C27FE2" w:rsidRPr="00093294" w:rsidRDefault="00C27FE2" w:rsidP="00FB16A8">
            <w:pPr>
              <w:pStyle w:val="Tabletext"/>
            </w:pPr>
            <w:r w:rsidRPr="00093294">
              <w:t>1.2.1</w:t>
            </w:r>
          </w:p>
        </w:tc>
        <w:tc>
          <w:tcPr>
            <w:tcW w:w="6785" w:type="dxa"/>
            <w:tcMar>
              <w:top w:w="28" w:type="dxa"/>
              <w:bottom w:w="28" w:type="dxa"/>
            </w:tcMar>
          </w:tcPr>
          <w:p w14:paraId="741D5371" w14:textId="4F245FCB" w:rsidR="00C27FE2" w:rsidRPr="00093294" w:rsidRDefault="007C7ADC" w:rsidP="00FB16A8">
            <w:pPr>
              <w:pStyle w:val="Tabletext"/>
              <w:jc w:val="right"/>
            </w:pPr>
            <w:r>
              <w:rPr>
                <w:rFonts w:cs="Arial"/>
                <w:szCs w:val="20"/>
              </w:rPr>
              <w:t>Development of light sources</w:t>
            </w:r>
          </w:p>
        </w:tc>
        <w:tc>
          <w:tcPr>
            <w:tcW w:w="949" w:type="dxa"/>
            <w:tcMar>
              <w:top w:w="28" w:type="dxa"/>
              <w:bottom w:w="28" w:type="dxa"/>
            </w:tcMar>
          </w:tcPr>
          <w:p w14:paraId="241714E8" w14:textId="24BFBBCE" w:rsidR="00C27FE2" w:rsidRPr="00093294" w:rsidRDefault="007C7ADC" w:rsidP="00AA7005">
            <w:pPr>
              <w:pStyle w:val="Tabletext"/>
            </w:pPr>
            <w:r>
              <w:t>2</w:t>
            </w:r>
          </w:p>
        </w:tc>
        <w:tc>
          <w:tcPr>
            <w:tcW w:w="2268" w:type="dxa"/>
            <w:tcMar>
              <w:top w:w="28" w:type="dxa"/>
              <w:bottom w:w="28" w:type="dxa"/>
            </w:tcMar>
          </w:tcPr>
          <w:p w14:paraId="2489CFB1" w14:textId="7CE52FB9" w:rsidR="00C27FE2" w:rsidRPr="00093294" w:rsidRDefault="00C27FE2" w:rsidP="00FB16A8">
            <w:pPr>
              <w:pStyle w:val="Tabletext"/>
            </w:pPr>
          </w:p>
        </w:tc>
        <w:tc>
          <w:tcPr>
            <w:tcW w:w="2410" w:type="dxa"/>
            <w:tcMar>
              <w:top w:w="28" w:type="dxa"/>
              <w:bottom w:w="28" w:type="dxa"/>
            </w:tcMar>
          </w:tcPr>
          <w:p w14:paraId="55F170BF" w14:textId="59651373" w:rsidR="00C27FE2" w:rsidRPr="00093294" w:rsidRDefault="007C7ADC" w:rsidP="00FB16A8">
            <w:pPr>
              <w:pStyle w:val="Tabletext"/>
            </w:pPr>
            <w:r>
              <w:t>GL 1080</w:t>
            </w:r>
          </w:p>
        </w:tc>
        <w:tc>
          <w:tcPr>
            <w:tcW w:w="587" w:type="dxa"/>
            <w:tcMar>
              <w:top w:w="28" w:type="dxa"/>
              <w:bottom w:w="28" w:type="dxa"/>
            </w:tcMar>
          </w:tcPr>
          <w:p w14:paraId="2A7F391D" w14:textId="5E7A86FF" w:rsidR="00C27FE2" w:rsidRPr="00093294" w:rsidRDefault="007C7ADC" w:rsidP="00FB16A8">
            <w:pPr>
              <w:pStyle w:val="Tabletext"/>
            </w:pPr>
            <w:r>
              <w:t>2</w:t>
            </w:r>
          </w:p>
        </w:tc>
      </w:tr>
      <w:tr w:rsidR="007C7ADC" w:rsidRPr="00093294" w14:paraId="7E4DDD20" w14:textId="77777777" w:rsidTr="00C27FE2">
        <w:trPr>
          <w:tblHeader/>
        </w:trPr>
        <w:tc>
          <w:tcPr>
            <w:tcW w:w="587" w:type="dxa"/>
            <w:tcMar>
              <w:top w:w="28" w:type="dxa"/>
              <w:bottom w:w="28" w:type="dxa"/>
            </w:tcMar>
          </w:tcPr>
          <w:p w14:paraId="1C411899" w14:textId="77777777" w:rsidR="007C7ADC" w:rsidRPr="00093294" w:rsidRDefault="007C7ADC" w:rsidP="00FB16A8">
            <w:pPr>
              <w:pStyle w:val="Tabletext"/>
            </w:pPr>
          </w:p>
        </w:tc>
        <w:tc>
          <w:tcPr>
            <w:tcW w:w="699" w:type="dxa"/>
            <w:tcMar>
              <w:top w:w="28" w:type="dxa"/>
              <w:bottom w:w="28" w:type="dxa"/>
            </w:tcMar>
          </w:tcPr>
          <w:p w14:paraId="08596905" w14:textId="77777777" w:rsidR="007C7ADC" w:rsidRPr="00093294" w:rsidRDefault="007C7ADC" w:rsidP="00FB16A8">
            <w:pPr>
              <w:pStyle w:val="Tabletext"/>
            </w:pPr>
          </w:p>
        </w:tc>
        <w:tc>
          <w:tcPr>
            <w:tcW w:w="898" w:type="dxa"/>
            <w:tcMar>
              <w:top w:w="28" w:type="dxa"/>
              <w:bottom w:w="28" w:type="dxa"/>
            </w:tcMar>
          </w:tcPr>
          <w:p w14:paraId="691EAA93" w14:textId="1EA35C45" w:rsidR="007C7ADC" w:rsidRPr="00093294" w:rsidRDefault="007C7ADC" w:rsidP="007C7ADC">
            <w:pPr>
              <w:pStyle w:val="Tabletext"/>
            </w:pPr>
            <w:r w:rsidRPr="003868AA">
              <w:t>1.2.</w:t>
            </w:r>
            <w:r>
              <w:t>2</w:t>
            </w:r>
          </w:p>
        </w:tc>
        <w:tc>
          <w:tcPr>
            <w:tcW w:w="6785" w:type="dxa"/>
            <w:tcMar>
              <w:top w:w="28" w:type="dxa"/>
              <w:bottom w:w="28" w:type="dxa"/>
            </w:tcMar>
          </w:tcPr>
          <w:p w14:paraId="5882A75C" w14:textId="40A158E7" w:rsidR="007C7ADC" w:rsidRPr="00093294" w:rsidRDefault="007C7ADC" w:rsidP="00FB16A8">
            <w:pPr>
              <w:pStyle w:val="Tabletext"/>
              <w:jc w:val="right"/>
            </w:pPr>
            <w:r>
              <w:rPr>
                <w:rFonts w:cs="Arial"/>
                <w:szCs w:val="20"/>
              </w:rPr>
              <w:t>Development of sound signals</w:t>
            </w:r>
          </w:p>
        </w:tc>
        <w:tc>
          <w:tcPr>
            <w:tcW w:w="949" w:type="dxa"/>
            <w:tcMar>
              <w:top w:w="28" w:type="dxa"/>
              <w:bottom w:w="28" w:type="dxa"/>
            </w:tcMar>
          </w:tcPr>
          <w:p w14:paraId="275B6C16" w14:textId="6A948C19" w:rsidR="007C7ADC" w:rsidRPr="00093294" w:rsidRDefault="007C7ADC" w:rsidP="00AA7005">
            <w:pPr>
              <w:pStyle w:val="Tabletext"/>
            </w:pPr>
            <w:r>
              <w:t>2</w:t>
            </w:r>
          </w:p>
        </w:tc>
        <w:tc>
          <w:tcPr>
            <w:tcW w:w="2268" w:type="dxa"/>
            <w:tcMar>
              <w:top w:w="28" w:type="dxa"/>
              <w:bottom w:w="28" w:type="dxa"/>
            </w:tcMar>
          </w:tcPr>
          <w:p w14:paraId="794E3E89" w14:textId="77777777" w:rsidR="007C7ADC" w:rsidRPr="00093294" w:rsidRDefault="007C7ADC" w:rsidP="00FB16A8">
            <w:pPr>
              <w:pStyle w:val="Tabletext"/>
            </w:pPr>
          </w:p>
        </w:tc>
        <w:tc>
          <w:tcPr>
            <w:tcW w:w="2410" w:type="dxa"/>
            <w:tcMar>
              <w:top w:w="28" w:type="dxa"/>
              <w:bottom w:w="28" w:type="dxa"/>
            </w:tcMar>
          </w:tcPr>
          <w:p w14:paraId="49C216F7" w14:textId="77777777" w:rsidR="007C7ADC" w:rsidRPr="00093294" w:rsidRDefault="007C7ADC" w:rsidP="00FB16A8">
            <w:pPr>
              <w:pStyle w:val="Tabletext"/>
            </w:pPr>
          </w:p>
        </w:tc>
        <w:tc>
          <w:tcPr>
            <w:tcW w:w="587" w:type="dxa"/>
            <w:tcMar>
              <w:top w:w="28" w:type="dxa"/>
              <w:bottom w:w="28" w:type="dxa"/>
            </w:tcMar>
          </w:tcPr>
          <w:p w14:paraId="35F7CBB0" w14:textId="1D99D495" w:rsidR="007C7ADC" w:rsidRPr="00093294" w:rsidRDefault="007C7ADC" w:rsidP="00FB16A8">
            <w:pPr>
              <w:pStyle w:val="Tabletext"/>
            </w:pPr>
            <w:r>
              <w:t>2</w:t>
            </w:r>
          </w:p>
        </w:tc>
      </w:tr>
      <w:tr w:rsidR="007C7ADC" w:rsidRPr="00093294" w14:paraId="34D24711" w14:textId="77777777" w:rsidTr="00C27FE2">
        <w:trPr>
          <w:tblHeader/>
        </w:trPr>
        <w:tc>
          <w:tcPr>
            <w:tcW w:w="587" w:type="dxa"/>
            <w:tcMar>
              <w:top w:w="28" w:type="dxa"/>
              <w:bottom w:w="28" w:type="dxa"/>
            </w:tcMar>
          </w:tcPr>
          <w:p w14:paraId="55F1E757" w14:textId="77777777" w:rsidR="007C7ADC" w:rsidRPr="00093294" w:rsidRDefault="007C7ADC" w:rsidP="00FB16A8">
            <w:pPr>
              <w:pStyle w:val="Tabletext"/>
            </w:pPr>
          </w:p>
        </w:tc>
        <w:tc>
          <w:tcPr>
            <w:tcW w:w="699" w:type="dxa"/>
            <w:tcMar>
              <w:top w:w="28" w:type="dxa"/>
              <w:bottom w:w="28" w:type="dxa"/>
            </w:tcMar>
          </w:tcPr>
          <w:p w14:paraId="3C44D3FD" w14:textId="77777777" w:rsidR="007C7ADC" w:rsidRPr="00093294" w:rsidRDefault="007C7ADC" w:rsidP="00FB16A8">
            <w:pPr>
              <w:pStyle w:val="Tabletext"/>
            </w:pPr>
          </w:p>
        </w:tc>
        <w:tc>
          <w:tcPr>
            <w:tcW w:w="898" w:type="dxa"/>
            <w:tcMar>
              <w:top w:w="28" w:type="dxa"/>
              <w:bottom w:w="28" w:type="dxa"/>
            </w:tcMar>
          </w:tcPr>
          <w:p w14:paraId="37857384" w14:textId="2EA97BF3" w:rsidR="007C7ADC" w:rsidRPr="00093294" w:rsidRDefault="007C7ADC" w:rsidP="007C7ADC">
            <w:pPr>
              <w:pStyle w:val="Tabletext"/>
            </w:pPr>
            <w:r w:rsidRPr="003868AA">
              <w:t>1.2.</w:t>
            </w:r>
            <w:r>
              <w:t>3</w:t>
            </w:r>
          </w:p>
        </w:tc>
        <w:tc>
          <w:tcPr>
            <w:tcW w:w="6785" w:type="dxa"/>
            <w:tcMar>
              <w:top w:w="28" w:type="dxa"/>
              <w:bottom w:w="28" w:type="dxa"/>
            </w:tcMar>
          </w:tcPr>
          <w:p w14:paraId="15AD6A4B" w14:textId="09BC7267" w:rsidR="007C7ADC" w:rsidRPr="00093294" w:rsidRDefault="007C7ADC" w:rsidP="00FB16A8">
            <w:pPr>
              <w:pStyle w:val="Tabletext"/>
              <w:jc w:val="right"/>
            </w:pPr>
            <w:r w:rsidRPr="007C7ADC">
              <w:t>Development of power source</w:t>
            </w:r>
          </w:p>
        </w:tc>
        <w:tc>
          <w:tcPr>
            <w:tcW w:w="949" w:type="dxa"/>
            <w:tcMar>
              <w:top w:w="28" w:type="dxa"/>
              <w:bottom w:w="28" w:type="dxa"/>
            </w:tcMar>
          </w:tcPr>
          <w:p w14:paraId="38D382D5" w14:textId="5FCF991C" w:rsidR="007C7ADC" w:rsidRPr="00093294" w:rsidRDefault="007C7ADC" w:rsidP="00AA7005">
            <w:pPr>
              <w:pStyle w:val="Tabletext"/>
            </w:pPr>
            <w:r>
              <w:t>2</w:t>
            </w:r>
          </w:p>
        </w:tc>
        <w:tc>
          <w:tcPr>
            <w:tcW w:w="2268" w:type="dxa"/>
            <w:tcMar>
              <w:top w:w="28" w:type="dxa"/>
              <w:bottom w:w="28" w:type="dxa"/>
            </w:tcMar>
          </w:tcPr>
          <w:p w14:paraId="254EF913" w14:textId="77777777" w:rsidR="007C7ADC" w:rsidRPr="00093294" w:rsidRDefault="007C7ADC" w:rsidP="00FB16A8">
            <w:pPr>
              <w:pStyle w:val="Tabletext"/>
            </w:pPr>
          </w:p>
        </w:tc>
        <w:tc>
          <w:tcPr>
            <w:tcW w:w="2410" w:type="dxa"/>
            <w:tcMar>
              <w:top w:w="28" w:type="dxa"/>
              <w:bottom w:w="28" w:type="dxa"/>
            </w:tcMar>
          </w:tcPr>
          <w:p w14:paraId="61B6239E" w14:textId="77777777" w:rsidR="007C7ADC" w:rsidRPr="00093294" w:rsidRDefault="007C7ADC" w:rsidP="00FB16A8">
            <w:pPr>
              <w:pStyle w:val="Tabletext"/>
            </w:pPr>
          </w:p>
        </w:tc>
        <w:tc>
          <w:tcPr>
            <w:tcW w:w="587" w:type="dxa"/>
            <w:tcMar>
              <w:top w:w="28" w:type="dxa"/>
              <w:bottom w:w="28" w:type="dxa"/>
            </w:tcMar>
          </w:tcPr>
          <w:p w14:paraId="23815CCF" w14:textId="317D19D8" w:rsidR="007C7ADC" w:rsidRPr="00093294" w:rsidRDefault="007C7ADC" w:rsidP="00FB16A8">
            <w:pPr>
              <w:pStyle w:val="Tabletext"/>
            </w:pPr>
            <w:r>
              <w:t>2</w:t>
            </w:r>
          </w:p>
        </w:tc>
      </w:tr>
      <w:tr w:rsidR="00C27FE2" w:rsidRPr="00093294" w14:paraId="2AB3803B" w14:textId="77777777" w:rsidTr="00C27FE2">
        <w:trPr>
          <w:tblHeader/>
        </w:trPr>
        <w:tc>
          <w:tcPr>
            <w:tcW w:w="587" w:type="dxa"/>
            <w:tcMar>
              <w:top w:w="28" w:type="dxa"/>
              <w:bottom w:w="28" w:type="dxa"/>
            </w:tcMar>
          </w:tcPr>
          <w:p w14:paraId="4BB16E3C" w14:textId="77777777" w:rsidR="00C27FE2" w:rsidRPr="00093294" w:rsidRDefault="00C27FE2" w:rsidP="00FB16A8">
            <w:pPr>
              <w:pStyle w:val="Tabletext"/>
              <w:rPr>
                <w:b/>
              </w:rPr>
            </w:pPr>
          </w:p>
        </w:tc>
        <w:tc>
          <w:tcPr>
            <w:tcW w:w="699" w:type="dxa"/>
            <w:tcMar>
              <w:top w:w="28" w:type="dxa"/>
              <w:bottom w:w="28" w:type="dxa"/>
            </w:tcMar>
          </w:tcPr>
          <w:p w14:paraId="70DEC4CB" w14:textId="77777777" w:rsidR="00C27FE2" w:rsidRPr="00093294" w:rsidRDefault="00C27FE2" w:rsidP="00FB16A8">
            <w:pPr>
              <w:pStyle w:val="Tabletext"/>
              <w:rPr>
                <w:b/>
              </w:rPr>
            </w:pPr>
            <w:r w:rsidRPr="00093294">
              <w:rPr>
                <w:b/>
              </w:rPr>
              <w:t>1.3</w:t>
            </w:r>
          </w:p>
        </w:tc>
        <w:tc>
          <w:tcPr>
            <w:tcW w:w="898" w:type="dxa"/>
            <w:shd w:val="clear" w:color="auto" w:fill="94D9D5"/>
            <w:tcMar>
              <w:top w:w="28" w:type="dxa"/>
              <w:bottom w:w="28" w:type="dxa"/>
            </w:tcMar>
          </w:tcPr>
          <w:p w14:paraId="2D308726" w14:textId="77777777" w:rsidR="00C27FE2" w:rsidRPr="00093294" w:rsidRDefault="00C27FE2" w:rsidP="00FB16A8">
            <w:pPr>
              <w:pStyle w:val="Tabletext"/>
              <w:rPr>
                <w:b/>
              </w:rPr>
            </w:pPr>
          </w:p>
        </w:tc>
        <w:tc>
          <w:tcPr>
            <w:tcW w:w="6785" w:type="dxa"/>
            <w:tcMar>
              <w:top w:w="28" w:type="dxa"/>
              <w:bottom w:w="28" w:type="dxa"/>
            </w:tcMar>
          </w:tcPr>
          <w:p w14:paraId="39BD89C2" w14:textId="7829AE67" w:rsidR="00C27FE2" w:rsidRPr="00093294" w:rsidRDefault="007C7ADC" w:rsidP="00D95BDA">
            <w:pPr>
              <w:pStyle w:val="Tabletext"/>
              <w:rPr>
                <w:b/>
              </w:rPr>
            </w:pPr>
            <w:r w:rsidRPr="007C7ADC">
              <w:rPr>
                <w:b/>
              </w:rPr>
              <w:t>Preservation as National Monument</w:t>
            </w:r>
            <w:r>
              <w:rPr>
                <w:b/>
              </w:rPr>
              <w:t>s</w:t>
            </w:r>
          </w:p>
        </w:tc>
        <w:tc>
          <w:tcPr>
            <w:tcW w:w="6214" w:type="dxa"/>
            <w:gridSpan w:val="4"/>
            <w:shd w:val="clear" w:color="auto" w:fill="94D9D5"/>
            <w:tcMar>
              <w:top w:w="28" w:type="dxa"/>
              <w:bottom w:w="28" w:type="dxa"/>
            </w:tcMar>
          </w:tcPr>
          <w:p w14:paraId="375A9FDC" w14:textId="77777777" w:rsidR="00C27FE2" w:rsidRPr="00093294" w:rsidRDefault="00C27FE2" w:rsidP="00FB16A8">
            <w:pPr>
              <w:pStyle w:val="Tabletext"/>
              <w:rPr>
                <w:b/>
              </w:rPr>
            </w:pPr>
          </w:p>
        </w:tc>
      </w:tr>
      <w:tr w:rsidR="00C27FE2" w:rsidRPr="00093294" w14:paraId="2881E5A1" w14:textId="77777777" w:rsidTr="00C27FE2">
        <w:trPr>
          <w:tblHeader/>
        </w:trPr>
        <w:tc>
          <w:tcPr>
            <w:tcW w:w="587" w:type="dxa"/>
            <w:tcMar>
              <w:top w:w="28" w:type="dxa"/>
              <w:bottom w:w="28" w:type="dxa"/>
            </w:tcMar>
          </w:tcPr>
          <w:p w14:paraId="434B31F2" w14:textId="77777777" w:rsidR="00C27FE2" w:rsidRPr="00093294" w:rsidRDefault="00C27FE2" w:rsidP="00FB16A8">
            <w:pPr>
              <w:pStyle w:val="Tabletext"/>
            </w:pPr>
          </w:p>
        </w:tc>
        <w:tc>
          <w:tcPr>
            <w:tcW w:w="699" w:type="dxa"/>
            <w:tcMar>
              <w:top w:w="28" w:type="dxa"/>
              <w:bottom w:w="28" w:type="dxa"/>
            </w:tcMar>
          </w:tcPr>
          <w:p w14:paraId="36C7FAF0" w14:textId="77777777" w:rsidR="00C27FE2" w:rsidRPr="00093294" w:rsidRDefault="00C27FE2" w:rsidP="00FB16A8">
            <w:pPr>
              <w:pStyle w:val="Tabletext"/>
            </w:pPr>
          </w:p>
        </w:tc>
        <w:tc>
          <w:tcPr>
            <w:tcW w:w="898" w:type="dxa"/>
            <w:tcMar>
              <w:top w:w="28" w:type="dxa"/>
              <w:bottom w:w="28" w:type="dxa"/>
            </w:tcMar>
          </w:tcPr>
          <w:p w14:paraId="30F2A3DA" w14:textId="77777777" w:rsidR="00C27FE2" w:rsidRPr="00093294" w:rsidRDefault="00C27FE2" w:rsidP="00FB16A8">
            <w:pPr>
              <w:pStyle w:val="Tabletext"/>
            </w:pPr>
            <w:r w:rsidRPr="00093294">
              <w:t>1.3.1</w:t>
            </w:r>
          </w:p>
        </w:tc>
        <w:tc>
          <w:tcPr>
            <w:tcW w:w="6785" w:type="dxa"/>
            <w:tcMar>
              <w:top w:w="28" w:type="dxa"/>
              <w:bottom w:w="28" w:type="dxa"/>
            </w:tcMar>
          </w:tcPr>
          <w:p w14:paraId="6784B3CA" w14:textId="472309E1" w:rsidR="00C27FE2" w:rsidRPr="00093294" w:rsidRDefault="007C7ADC" w:rsidP="00FB16A8">
            <w:pPr>
              <w:pStyle w:val="Tabletext"/>
              <w:jc w:val="right"/>
            </w:pPr>
            <w:r>
              <w:rPr>
                <w:rFonts w:cs="Arial"/>
                <w:szCs w:val="20"/>
              </w:rPr>
              <w:t>Iconic status of historic lighthouses as world maritime heritage sites</w:t>
            </w:r>
          </w:p>
        </w:tc>
        <w:tc>
          <w:tcPr>
            <w:tcW w:w="949" w:type="dxa"/>
            <w:tcMar>
              <w:top w:w="28" w:type="dxa"/>
              <w:bottom w:w="28" w:type="dxa"/>
            </w:tcMar>
            <w:vAlign w:val="center"/>
          </w:tcPr>
          <w:p w14:paraId="68F2452A" w14:textId="03EA0E42" w:rsidR="00C27FE2" w:rsidRPr="00093294" w:rsidRDefault="007C7ADC" w:rsidP="00AA7005">
            <w:pPr>
              <w:pStyle w:val="Tabletext"/>
            </w:pPr>
            <w:r>
              <w:t>2</w:t>
            </w:r>
          </w:p>
        </w:tc>
        <w:tc>
          <w:tcPr>
            <w:tcW w:w="2268" w:type="dxa"/>
            <w:vAlign w:val="center"/>
          </w:tcPr>
          <w:p w14:paraId="315454F8" w14:textId="7F64B7BA" w:rsidR="00C27FE2" w:rsidRPr="00093294" w:rsidRDefault="00C27FE2" w:rsidP="00FB16A8">
            <w:pPr>
              <w:pStyle w:val="Tabletext"/>
            </w:pPr>
          </w:p>
        </w:tc>
        <w:tc>
          <w:tcPr>
            <w:tcW w:w="2410" w:type="dxa"/>
            <w:vAlign w:val="center"/>
          </w:tcPr>
          <w:p w14:paraId="0B4C797A" w14:textId="67DB1358" w:rsidR="00C27FE2" w:rsidRPr="00093294" w:rsidRDefault="007C7ADC" w:rsidP="00FB16A8">
            <w:pPr>
              <w:pStyle w:val="Tabletext"/>
            </w:pPr>
            <w:r>
              <w:t>GL 1074</w:t>
            </w:r>
          </w:p>
        </w:tc>
        <w:tc>
          <w:tcPr>
            <w:tcW w:w="587" w:type="dxa"/>
            <w:vAlign w:val="center"/>
          </w:tcPr>
          <w:p w14:paraId="0FDCE676" w14:textId="27553269" w:rsidR="00C27FE2" w:rsidRPr="00093294" w:rsidRDefault="007C7ADC" w:rsidP="00FB16A8">
            <w:pPr>
              <w:pStyle w:val="Tabletext"/>
            </w:pPr>
            <w:r>
              <w:t>2</w:t>
            </w:r>
          </w:p>
        </w:tc>
      </w:tr>
      <w:tr w:rsidR="00C27FE2" w:rsidRPr="00093294" w14:paraId="631744F2" w14:textId="77777777" w:rsidTr="00C27FE2">
        <w:trPr>
          <w:tblHeader/>
        </w:trPr>
        <w:tc>
          <w:tcPr>
            <w:tcW w:w="587" w:type="dxa"/>
            <w:tcMar>
              <w:top w:w="28" w:type="dxa"/>
              <w:bottom w:w="28" w:type="dxa"/>
            </w:tcMar>
          </w:tcPr>
          <w:p w14:paraId="1A532423" w14:textId="77777777" w:rsidR="00C27FE2" w:rsidRPr="00093294" w:rsidRDefault="00C27FE2" w:rsidP="00FB16A8">
            <w:pPr>
              <w:pStyle w:val="Tabletext"/>
            </w:pPr>
          </w:p>
        </w:tc>
        <w:tc>
          <w:tcPr>
            <w:tcW w:w="699" w:type="dxa"/>
            <w:tcMar>
              <w:top w:w="28" w:type="dxa"/>
              <w:bottom w:w="28" w:type="dxa"/>
            </w:tcMar>
          </w:tcPr>
          <w:p w14:paraId="029E139B" w14:textId="77777777" w:rsidR="00C27FE2" w:rsidRPr="00093294" w:rsidRDefault="00C27FE2" w:rsidP="00FB16A8">
            <w:pPr>
              <w:pStyle w:val="Tabletext"/>
            </w:pPr>
          </w:p>
        </w:tc>
        <w:tc>
          <w:tcPr>
            <w:tcW w:w="898" w:type="dxa"/>
            <w:tcMar>
              <w:top w:w="28" w:type="dxa"/>
              <w:bottom w:w="28" w:type="dxa"/>
            </w:tcMar>
          </w:tcPr>
          <w:p w14:paraId="0562E054" w14:textId="77777777" w:rsidR="00C27FE2" w:rsidRPr="00093294" w:rsidRDefault="00C27FE2" w:rsidP="00FB16A8">
            <w:pPr>
              <w:pStyle w:val="Tabletext"/>
            </w:pPr>
            <w:r w:rsidRPr="00093294">
              <w:t>1.3.2</w:t>
            </w:r>
          </w:p>
        </w:tc>
        <w:tc>
          <w:tcPr>
            <w:tcW w:w="6785" w:type="dxa"/>
            <w:tcMar>
              <w:top w:w="28" w:type="dxa"/>
              <w:bottom w:w="28" w:type="dxa"/>
            </w:tcMar>
          </w:tcPr>
          <w:p w14:paraId="3D44A0C7" w14:textId="4416D095" w:rsidR="00C27FE2" w:rsidRPr="00093294" w:rsidRDefault="007C7ADC" w:rsidP="00FB16A8">
            <w:pPr>
              <w:pStyle w:val="Tabletext"/>
              <w:jc w:val="right"/>
            </w:pPr>
            <w:r>
              <w:rPr>
                <w:rFonts w:cs="Arial"/>
                <w:szCs w:val="20"/>
              </w:rPr>
              <w:t>Public interest in lighthouses</w:t>
            </w:r>
          </w:p>
        </w:tc>
        <w:tc>
          <w:tcPr>
            <w:tcW w:w="949" w:type="dxa"/>
            <w:tcMar>
              <w:top w:w="28" w:type="dxa"/>
              <w:bottom w:w="28" w:type="dxa"/>
            </w:tcMar>
          </w:tcPr>
          <w:p w14:paraId="0CD8CDD9" w14:textId="4531AD61" w:rsidR="00C27FE2" w:rsidRPr="00093294" w:rsidRDefault="007C7ADC" w:rsidP="00FB16A8">
            <w:pPr>
              <w:pStyle w:val="Tabletext"/>
            </w:pPr>
            <w:r>
              <w:t>2</w:t>
            </w:r>
          </w:p>
        </w:tc>
        <w:tc>
          <w:tcPr>
            <w:tcW w:w="2268" w:type="dxa"/>
          </w:tcPr>
          <w:p w14:paraId="745DC709" w14:textId="77777777" w:rsidR="00C27FE2" w:rsidRPr="00093294" w:rsidRDefault="00C27FE2" w:rsidP="00FB16A8">
            <w:pPr>
              <w:pStyle w:val="Tabletext"/>
            </w:pPr>
          </w:p>
        </w:tc>
        <w:tc>
          <w:tcPr>
            <w:tcW w:w="2410" w:type="dxa"/>
          </w:tcPr>
          <w:p w14:paraId="4CA98FDE" w14:textId="77777777" w:rsidR="00C27FE2" w:rsidRPr="00093294" w:rsidRDefault="00C27FE2" w:rsidP="00FB16A8">
            <w:pPr>
              <w:pStyle w:val="Tabletext"/>
            </w:pPr>
          </w:p>
        </w:tc>
        <w:tc>
          <w:tcPr>
            <w:tcW w:w="587" w:type="dxa"/>
          </w:tcPr>
          <w:p w14:paraId="20010B32" w14:textId="0A7BAFCD" w:rsidR="00C27FE2" w:rsidRPr="00093294" w:rsidRDefault="007C7ADC" w:rsidP="00FB16A8">
            <w:pPr>
              <w:pStyle w:val="Tabletext"/>
            </w:pPr>
            <w:r>
              <w:t>2</w:t>
            </w:r>
          </w:p>
        </w:tc>
      </w:tr>
      <w:tr w:rsidR="00C27FE2" w:rsidRPr="00093294" w14:paraId="17B89664" w14:textId="77777777" w:rsidTr="00C27FE2">
        <w:trPr>
          <w:tblHeader/>
        </w:trPr>
        <w:tc>
          <w:tcPr>
            <w:tcW w:w="587" w:type="dxa"/>
            <w:tcMar>
              <w:top w:w="28" w:type="dxa"/>
              <w:bottom w:w="28" w:type="dxa"/>
            </w:tcMar>
          </w:tcPr>
          <w:p w14:paraId="0EBCD235" w14:textId="77777777" w:rsidR="00C27FE2" w:rsidRPr="00093294" w:rsidRDefault="00C27FE2" w:rsidP="00FB16A8">
            <w:pPr>
              <w:jc w:val="both"/>
              <w:rPr>
                <w:rFonts w:cs="Arial"/>
                <w:sz w:val="20"/>
                <w:szCs w:val="20"/>
              </w:rPr>
            </w:pPr>
          </w:p>
        </w:tc>
        <w:tc>
          <w:tcPr>
            <w:tcW w:w="699" w:type="dxa"/>
            <w:tcMar>
              <w:top w:w="28" w:type="dxa"/>
              <w:bottom w:w="28" w:type="dxa"/>
            </w:tcMar>
          </w:tcPr>
          <w:p w14:paraId="7CD8EA01" w14:textId="77777777" w:rsidR="00C27FE2" w:rsidRPr="00093294" w:rsidRDefault="00C27FE2" w:rsidP="00FB16A8">
            <w:pPr>
              <w:jc w:val="both"/>
              <w:rPr>
                <w:rFonts w:cs="Arial"/>
                <w:sz w:val="20"/>
                <w:szCs w:val="20"/>
              </w:rPr>
            </w:pPr>
          </w:p>
        </w:tc>
        <w:tc>
          <w:tcPr>
            <w:tcW w:w="898" w:type="dxa"/>
            <w:tcMar>
              <w:top w:w="28" w:type="dxa"/>
              <w:bottom w:w="28" w:type="dxa"/>
            </w:tcMar>
          </w:tcPr>
          <w:p w14:paraId="289635C1" w14:textId="77777777" w:rsidR="00C27FE2" w:rsidRPr="00093294" w:rsidRDefault="00C27FE2" w:rsidP="00FB16A8">
            <w:pPr>
              <w:pStyle w:val="Tabletext"/>
            </w:pPr>
            <w:r w:rsidRPr="00093294">
              <w:t>1.3.3</w:t>
            </w:r>
          </w:p>
        </w:tc>
        <w:tc>
          <w:tcPr>
            <w:tcW w:w="6785" w:type="dxa"/>
            <w:tcMar>
              <w:top w:w="28" w:type="dxa"/>
              <w:bottom w:w="28" w:type="dxa"/>
            </w:tcMar>
          </w:tcPr>
          <w:p w14:paraId="2598FDAA" w14:textId="16CE5044" w:rsidR="00C27FE2" w:rsidRPr="00093294" w:rsidRDefault="007C7ADC" w:rsidP="00FB16A8">
            <w:pPr>
              <w:jc w:val="right"/>
              <w:rPr>
                <w:rFonts w:cs="Arial"/>
                <w:sz w:val="20"/>
                <w:szCs w:val="20"/>
              </w:rPr>
            </w:pPr>
            <w:r>
              <w:rPr>
                <w:rFonts w:cs="Arial"/>
                <w:sz w:val="20"/>
                <w:szCs w:val="20"/>
              </w:rPr>
              <w:t>Impact on local businesses</w:t>
            </w:r>
          </w:p>
        </w:tc>
        <w:tc>
          <w:tcPr>
            <w:tcW w:w="949" w:type="dxa"/>
            <w:tcMar>
              <w:top w:w="28" w:type="dxa"/>
              <w:bottom w:w="28" w:type="dxa"/>
            </w:tcMar>
          </w:tcPr>
          <w:p w14:paraId="79482058" w14:textId="1DD52CF2" w:rsidR="00C27FE2" w:rsidRPr="00093294" w:rsidRDefault="007C7ADC" w:rsidP="00C27FE2">
            <w:pPr>
              <w:pStyle w:val="Tabletext"/>
              <w:rPr>
                <w:rFonts w:cs="Arial"/>
                <w:szCs w:val="20"/>
              </w:rPr>
            </w:pPr>
            <w:r>
              <w:rPr>
                <w:rFonts w:cs="Arial"/>
                <w:szCs w:val="20"/>
              </w:rPr>
              <w:t>2</w:t>
            </w:r>
          </w:p>
        </w:tc>
        <w:tc>
          <w:tcPr>
            <w:tcW w:w="2268" w:type="dxa"/>
          </w:tcPr>
          <w:p w14:paraId="5F0DDC02" w14:textId="77777777" w:rsidR="00C27FE2" w:rsidRPr="00093294" w:rsidRDefault="00C27FE2" w:rsidP="00C27FE2">
            <w:pPr>
              <w:pStyle w:val="Tabletext"/>
              <w:rPr>
                <w:rFonts w:cs="Arial"/>
                <w:szCs w:val="20"/>
              </w:rPr>
            </w:pPr>
          </w:p>
        </w:tc>
        <w:tc>
          <w:tcPr>
            <w:tcW w:w="2410" w:type="dxa"/>
          </w:tcPr>
          <w:p w14:paraId="31BE254D" w14:textId="77777777" w:rsidR="00C27FE2" w:rsidRPr="00093294" w:rsidRDefault="00C27FE2" w:rsidP="00C27FE2">
            <w:pPr>
              <w:pStyle w:val="Tabletext"/>
              <w:rPr>
                <w:rFonts w:cs="Arial"/>
                <w:szCs w:val="20"/>
              </w:rPr>
            </w:pPr>
          </w:p>
        </w:tc>
        <w:tc>
          <w:tcPr>
            <w:tcW w:w="587" w:type="dxa"/>
          </w:tcPr>
          <w:p w14:paraId="66A9B604" w14:textId="46141427" w:rsidR="00C27FE2" w:rsidRPr="00093294" w:rsidRDefault="007C7ADC" w:rsidP="00C27FE2">
            <w:pPr>
              <w:pStyle w:val="Tabletext"/>
              <w:rPr>
                <w:rFonts w:cs="Arial"/>
                <w:szCs w:val="20"/>
              </w:rPr>
            </w:pPr>
            <w:r>
              <w:rPr>
                <w:rFonts w:cs="Arial"/>
                <w:szCs w:val="20"/>
              </w:rPr>
              <w:t>2</w:t>
            </w:r>
          </w:p>
        </w:tc>
      </w:tr>
    </w:tbl>
    <w:p w14:paraId="2360F7DB" w14:textId="77777777" w:rsidR="0042518D" w:rsidRPr="00093294" w:rsidRDefault="0042518D" w:rsidP="0042518D">
      <w:pPr>
        <w:pStyle w:val="BodyText"/>
        <w:sectPr w:rsidR="0042518D" w:rsidRPr="00093294" w:rsidSect="000A5291">
          <w:headerReference w:type="default" r:id="rId21"/>
          <w:footerReference w:type="default" r:id="rId22"/>
          <w:pgSz w:w="16838" w:h="11906" w:orient="landscape" w:code="9"/>
          <w:pgMar w:top="907" w:right="567" w:bottom="794" w:left="567" w:header="850" w:footer="850" w:gutter="0"/>
          <w:cols w:space="708"/>
          <w:docGrid w:linePitch="360"/>
        </w:sectPr>
      </w:pPr>
    </w:p>
    <w:p w14:paraId="70A2CED3" w14:textId="17178C69" w:rsidR="00871F1F" w:rsidRPr="00093294" w:rsidRDefault="00871F1F" w:rsidP="00871F1F">
      <w:pPr>
        <w:pStyle w:val="Module"/>
      </w:pPr>
      <w:bookmarkStart w:id="132" w:name="_Toc471550222"/>
      <w:bookmarkEnd w:id="109"/>
      <w:r w:rsidRPr="00871F1F">
        <w:lastRenderedPageBreak/>
        <w:t>NATIONAL CONSERVATION PLANS</w:t>
      </w:r>
      <w:bookmarkEnd w:id="132"/>
    </w:p>
    <w:p w14:paraId="30E55683" w14:textId="77777777" w:rsidR="00871F1F" w:rsidRPr="00093294" w:rsidRDefault="00871F1F" w:rsidP="00871F1F">
      <w:pPr>
        <w:pStyle w:val="Heading1"/>
        <w:numPr>
          <w:ilvl w:val="0"/>
          <w:numId w:val="29"/>
        </w:numPr>
      </w:pPr>
      <w:bookmarkStart w:id="133" w:name="_Toc471550223"/>
      <w:r w:rsidRPr="00093294">
        <w:t>INTRODUCTION</w:t>
      </w:r>
      <w:bookmarkEnd w:id="133"/>
    </w:p>
    <w:p w14:paraId="69349BC1" w14:textId="77777777" w:rsidR="00871F1F" w:rsidRPr="00093294" w:rsidRDefault="00871F1F" w:rsidP="00871F1F">
      <w:pPr>
        <w:pStyle w:val="Heading1separatationline"/>
      </w:pPr>
    </w:p>
    <w:p w14:paraId="224835D9" w14:textId="18F72FE2" w:rsidR="00871F1F" w:rsidRPr="00093294" w:rsidRDefault="003305FC" w:rsidP="00871F1F">
      <w:pPr>
        <w:pStyle w:val="BodyText"/>
      </w:pPr>
      <w:commentRangeStart w:id="134"/>
      <w:r>
        <w:t>Module 2</w:t>
      </w:r>
      <w:commentRangeEnd w:id="134"/>
      <w:r>
        <w:rPr>
          <w:rStyle w:val="CommentReference"/>
        </w:rPr>
        <w:commentReference w:id="134"/>
      </w:r>
      <w:r w:rsidRPr="00353025">
        <w:t xml:space="preserve"> describes </w:t>
      </w:r>
      <w:r>
        <w:rPr>
          <w:rFonts w:cs="Arial"/>
        </w:rPr>
        <w:t>what is required and the factors to be considered when producing a national conservation plan</w:t>
      </w:r>
    </w:p>
    <w:p w14:paraId="47468D8A" w14:textId="77777777" w:rsidR="00871F1F" w:rsidRPr="00093294" w:rsidRDefault="00871F1F" w:rsidP="00871F1F">
      <w:pPr>
        <w:pStyle w:val="Heading1"/>
      </w:pPr>
      <w:bookmarkStart w:id="135" w:name="_Toc471550224"/>
      <w:r w:rsidRPr="00093294">
        <w:t>SUBJECT FRAMEWORK</w:t>
      </w:r>
      <w:bookmarkEnd w:id="135"/>
    </w:p>
    <w:p w14:paraId="78B0BA73" w14:textId="77777777" w:rsidR="00871F1F" w:rsidRPr="00093294" w:rsidRDefault="00871F1F" w:rsidP="00871F1F">
      <w:pPr>
        <w:pStyle w:val="Heading1separatationline"/>
      </w:pPr>
    </w:p>
    <w:p w14:paraId="2EEDCD62" w14:textId="77777777" w:rsidR="00871F1F" w:rsidRPr="00093294" w:rsidRDefault="00871F1F" w:rsidP="00871F1F">
      <w:pPr>
        <w:pStyle w:val="Heading2"/>
      </w:pPr>
      <w:bookmarkStart w:id="136" w:name="_Toc471550225"/>
      <w:r w:rsidRPr="00093294">
        <w:t>Scope</w:t>
      </w:r>
      <w:bookmarkEnd w:id="136"/>
    </w:p>
    <w:p w14:paraId="73ECE8F6" w14:textId="77777777" w:rsidR="00871F1F" w:rsidRPr="00093294" w:rsidRDefault="00871F1F" w:rsidP="00871F1F">
      <w:pPr>
        <w:pStyle w:val="Heading2separationline"/>
      </w:pPr>
    </w:p>
    <w:p w14:paraId="62B226B1" w14:textId="77777777" w:rsidR="00871F1F" w:rsidRPr="00093294" w:rsidRDefault="00871F1F" w:rsidP="00871F1F">
      <w:pPr>
        <w:pStyle w:val="BodyText"/>
      </w:pPr>
      <w:r w:rsidRPr="00093294">
        <w:t xml:space="preserve">The syllabus for this module requires participants to gain </w:t>
      </w:r>
      <w:commentRangeStart w:id="137"/>
      <w:r w:rsidRPr="007C7ADC">
        <w:rPr>
          <w:highlight w:val="yellow"/>
        </w:rPr>
        <w:t>…..</w:t>
      </w:r>
      <w:commentRangeEnd w:id="137"/>
      <w:r>
        <w:rPr>
          <w:rStyle w:val="CommentReference"/>
        </w:rPr>
        <w:commentReference w:id="137"/>
      </w:r>
    </w:p>
    <w:p w14:paraId="678341EB" w14:textId="29B20A76" w:rsidR="00871F1F" w:rsidRPr="00093294" w:rsidRDefault="00871F1F" w:rsidP="00871F1F">
      <w:pPr>
        <w:pStyle w:val="Heading2"/>
      </w:pPr>
      <w:bookmarkStart w:id="138" w:name="_Toc471550226"/>
      <w:r w:rsidRPr="00093294">
        <w:t xml:space="preserve">Aims of Module </w:t>
      </w:r>
      <w:r w:rsidR="007535B8">
        <w:t>2</w:t>
      </w:r>
      <w:bookmarkEnd w:id="138"/>
    </w:p>
    <w:p w14:paraId="3184CA9C" w14:textId="77777777" w:rsidR="00871F1F" w:rsidRPr="00093294" w:rsidRDefault="00871F1F" w:rsidP="00871F1F">
      <w:pPr>
        <w:pStyle w:val="Heading2separationline"/>
      </w:pPr>
    </w:p>
    <w:p w14:paraId="4E5D8E46" w14:textId="0E88A368" w:rsidR="00871F1F" w:rsidRPr="00093294" w:rsidRDefault="00871F1F" w:rsidP="00871F1F">
      <w:pPr>
        <w:pStyle w:val="BodyText"/>
      </w:pPr>
      <w:r w:rsidRPr="00093294">
        <w:t xml:space="preserve">On successful completion of </w:t>
      </w:r>
      <w:r w:rsidR="00D910B7">
        <w:t xml:space="preserve">this </w:t>
      </w:r>
      <w:r w:rsidRPr="00093294">
        <w:t xml:space="preserve">module, </w:t>
      </w:r>
      <w:r w:rsidR="00D910B7">
        <w:t>students</w:t>
      </w:r>
      <w:r w:rsidRPr="00093294">
        <w:t xml:space="preserve"> will </w:t>
      </w:r>
      <w:r>
        <w:t>have</w:t>
      </w:r>
      <w:r w:rsidRPr="00353025">
        <w:t xml:space="preserve"> gain</w:t>
      </w:r>
      <w:r>
        <w:t>ed</w:t>
      </w:r>
      <w:r w:rsidR="00D910B7">
        <w:t xml:space="preserve"> a</w:t>
      </w:r>
      <w:r w:rsidR="00D67565" w:rsidRPr="00D67565">
        <w:rPr>
          <w:b/>
        </w:rPr>
        <w:t xml:space="preserve"> satisfactory</w:t>
      </w:r>
      <w:r w:rsidR="00D67565" w:rsidRPr="00D67565">
        <w:t xml:space="preserve"> understanding of the production of a national conservation plan.</w:t>
      </w:r>
    </w:p>
    <w:p w14:paraId="7627F7D5" w14:textId="77777777" w:rsidR="00871F1F" w:rsidRPr="00093294" w:rsidRDefault="00871F1F" w:rsidP="00871F1F">
      <w:pPr>
        <w:pStyle w:val="BodyText"/>
      </w:pPr>
    </w:p>
    <w:p w14:paraId="765B8F80" w14:textId="77777777" w:rsidR="00871F1F" w:rsidRPr="00093294" w:rsidRDefault="00871F1F" w:rsidP="00871F1F">
      <w:pPr>
        <w:pStyle w:val="BodyText"/>
        <w:sectPr w:rsidR="00871F1F" w:rsidRPr="00093294" w:rsidSect="00292085">
          <w:headerReference w:type="even" r:id="rId23"/>
          <w:headerReference w:type="default" r:id="rId24"/>
          <w:footerReference w:type="default" r:id="rId25"/>
          <w:headerReference w:type="first" r:id="rId26"/>
          <w:pgSz w:w="11906" w:h="16838" w:code="9"/>
          <w:pgMar w:top="1134" w:right="794" w:bottom="1134" w:left="907" w:header="851" w:footer="851" w:gutter="0"/>
          <w:cols w:space="708"/>
          <w:docGrid w:linePitch="360"/>
        </w:sectPr>
      </w:pPr>
    </w:p>
    <w:p w14:paraId="698CAC70" w14:textId="4343DDBB" w:rsidR="001A6780" w:rsidRPr="00093294" w:rsidRDefault="001A6780" w:rsidP="001A6780">
      <w:pPr>
        <w:pStyle w:val="Heading1"/>
      </w:pPr>
      <w:bookmarkStart w:id="139" w:name="_Toc471550227"/>
      <w:r w:rsidRPr="00093294">
        <w:lastRenderedPageBreak/>
        <w:t xml:space="preserve">DETAILED TEACHING SYLLABUS FOR MODULE 1 – </w:t>
      </w:r>
      <w:r w:rsidR="00F83046" w:rsidRPr="00F83046">
        <w:t>NATIONAL CONSERVATION PLANS</w:t>
      </w:r>
      <w:bookmarkEnd w:id="139"/>
    </w:p>
    <w:p w14:paraId="54C02F9C" w14:textId="77777777" w:rsidR="001A6780" w:rsidRPr="00093294" w:rsidRDefault="001A6780" w:rsidP="001A6780">
      <w:pPr>
        <w:pStyle w:val="Heading1separatationline"/>
      </w:pPr>
    </w:p>
    <w:p w14:paraId="6BEF553A" w14:textId="22100879" w:rsidR="001A6780" w:rsidRPr="00093294" w:rsidRDefault="001A6780" w:rsidP="001A6780">
      <w:pPr>
        <w:pStyle w:val="Tablecaption"/>
        <w:jc w:val="center"/>
      </w:pPr>
      <w:bookmarkStart w:id="140" w:name="_Toc471550256"/>
      <w:r w:rsidRPr="00093294">
        <w:t xml:space="preserve">Detailed Teaching Syllabus - </w:t>
      </w:r>
      <w:r>
        <w:t>Module 2</w:t>
      </w:r>
      <w:bookmarkEnd w:id="140"/>
    </w:p>
    <w:tbl>
      <w:tblPr>
        <w:tblStyle w:val="TableGrid"/>
        <w:tblW w:w="0" w:type="auto"/>
        <w:tblLook w:val="04A0" w:firstRow="1" w:lastRow="0" w:firstColumn="1" w:lastColumn="0" w:noHBand="0" w:noVBand="1"/>
      </w:tblPr>
      <w:tblGrid>
        <w:gridCol w:w="587"/>
        <w:gridCol w:w="699"/>
        <w:gridCol w:w="893"/>
        <w:gridCol w:w="6304"/>
        <w:gridCol w:w="914"/>
        <w:gridCol w:w="2213"/>
        <w:gridCol w:w="2363"/>
        <w:gridCol w:w="587"/>
      </w:tblGrid>
      <w:tr w:rsidR="001A6780" w:rsidRPr="00093294" w14:paraId="477F0E03" w14:textId="77777777" w:rsidTr="00D910B7">
        <w:trPr>
          <w:cantSplit/>
          <w:trHeight w:val="1314"/>
          <w:tblHeader/>
        </w:trPr>
        <w:tc>
          <w:tcPr>
            <w:tcW w:w="587" w:type="dxa"/>
            <w:tcMar>
              <w:top w:w="28" w:type="dxa"/>
              <w:bottom w:w="28" w:type="dxa"/>
            </w:tcMar>
            <w:textDirection w:val="btLr"/>
            <w:vAlign w:val="center"/>
          </w:tcPr>
          <w:p w14:paraId="57A57EF1"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0303BA8C" w14:textId="77777777" w:rsidR="001A6780" w:rsidRPr="00093294" w:rsidRDefault="001A6780" w:rsidP="001A6780">
            <w:pPr>
              <w:pStyle w:val="Tableheading"/>
              <w:rPr>
                <w:lang w:val="en-GB"/>
              </w:rPr>
            </w:pPr>
            <w:r w:rsidRPr="00093294">
              <w:rPr>
                <w:lang w:val="en-GB"/>
              </w:rPr>
              <w:t>Element</w:t>
            </w:r>
          </w:p>
        </w:tc>
        <w:tc>
          <w:tcPr>
            <w:tcW w:w="893" w:type="dxa"/>
            <w:tcMar>
              <w:top w:w="28" w:type="dxa"/>
              <w:bottom w:w="28" w:type="dxa"/>
            </w:tcMar>
            <w:textDirection w:val="btLr"/>
            <w:vAlign w:val="center"/>
          </w:tcPr>
          <w:p w14:paraId="41183BEA" w14:textId="77777777" w:rsidR="001A6780" w:rsidRPr="00093294" w:rsidRDefault="001A6780" w:rsidP="001A6780">
            <w:pPr>
              <w:pStyle w:val="Tableheading"/>
              <w:rPr>
                <w:lang w:val="en-GB"/>
              </w:rPr>
            </w:pPr>
            <w:r w:rsidRPr="00093294">
              <w:rPr>
                <w:lang w:val="en-GB"/>
              </w:rPr>
              <w:t>Sub-element</w:t>
            </w:r>
          </w:p>
        </w:tc>
        <w:tc>
          <w:tcPr>
            <w:tcW w:w="6304" w:type="dxa"/>
            <w:tcMar>
              <w:top w:w="28" w:type="dxa"/>
              <w:bottom w:w="28" w:type="dxa"/>
            </w:tcMar>
            <w:vAlign w:val="center"/>
          </w:tcPr>
          <w:p w14:paraId="59BF5C8C" w14:textId="77777777" w:rsidR="001A6780" w:rsidRPr="00093294" w:rsidRDefault="001A6780" w:rsidP="001A6780">
            <w:pPr>
              <w:pStyle w:val="Tableheading"/>
              <w:rPr>
                <w:lang w:val="en-GB"/>
              </w:rPr>
            </w:pPr>
            <w:r w:rsidRPr="00093294">
              <w:rPr>
                <w:lang w:val="en-GB"/>
              </w:rPr>
              <w:t>Subject</w:t>
            </w:r>
          </w:p>
        </w:tc>
        <w:tc>
          <w:tcPr>
            <w:tcW w:w="914" w:type="dxa"/>
            <w:tcMar>
              <w:top w:w="28" w:type="dxa"/>
              <w:bottom w:w="28" w:type="dxa"/>
            </w:tcMar>
            <w:textDirection w:val="btLr"/>
            <w:vAlign w:val="center"/>
          </w:tcPr>
          <w:p w14:paraId="1D4E3DDB" w14:textId="77777777" w:rsidR="001A6780" w:rsidRPr="00093294" w:rsidRDefault="001A6780" w:rsidP="001A6780">
            <w:pPr>
              <w:pStyle w:val="Tableheading"/>
              <w:rPr>
                <w:lang w:val="en-GB"/>
              </w:rPr>
            </w:pPr>
            <w:r w:rsidRPr="00093294">
              <w:rPr>
                <w:lang w:val="en-GB"/>
              </w:rPr>
              <w:t>Level of Competence</w:t>
            </w:r>
          </w:p>
        </w:tc>
        <w:tc>
          <w:tcPr>
            <w:tcW w:w="2213" w:type="dxa"/>
            <w:tcMar>
              <w:top w:w="28" w:type="dxa"/>
              <w:bottom w:w="28" w:type="dxa"/>
            </w:tcMar>
            <w:vAlign w:val="center"/>
          </w:tcPr>
          <w:p w14:paraId="5DA7A99D"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363" w:type="dxa"/>
            <w:tcMar>
              <w:top w:w="28" w:type="dxa"/>
              <w:bottom w:w="28" w:type="dxa"/>
            </w:tcMar>
            <w:vAlign w:val="center"/>
          </w:tcPr>
          <w:p w14:paraId="0422C893" w14:textId="77777777" w:rsidR="001A6780" w:rsidRPr="00093294" w:rsidRDefault="001A6780" w:rsidP="001A6780">
            <w:pPr>
              <w:pStyle w:val="Tableheading"/>
              <w:rPr>
                <w:lang w:val="en-GB"/>
              </w:rPr>
            </w:pPr>
            <w:r w:rsidRPr="00093294">
              <w:rPr>
                <w:lang w:val="en-GB"/>
              </w:rPr>
              <w:t>References</w:t>
            </w:r>
          </w:p>
          <w:p w14:paraId="45756F64" w14:textId="77777777" w:rsidR="001A6780" w:rsidRPr="00093294" w:rsidRDefault="001A6780" w:rsidP="001A6780">
            <w:pPr>
              <w:pStyle w:val="Tableheading"/>
              <w:rPr>
                <w:lang w:val="en-GB"/>
              </w:rPr>
            </w:pPr>
          </w:p>
          <w:p w14:paraId="453F2DD0" w14:textId="77777777" w:rsidR="001A6780" w:rsidRPr="00093294" w:rsidRDefault="001A6780" w:rsidP="001A6780">
            <w:pPr>
              <w:pStyle w:val="Tableheading"/>
              <w:rPr>
                <w:lang w:val="en-GB"/>
              </w:rPr>
            </w:pPr>
            <w:r w:rsidRPr="00093294">
              <w:rPr>
                <w:lang w:val="en-GB"/>
              </w:rPr>
              <w:t>Rec = Recommendation</w:t>
            </w:r>
          </w:p>
          <w:p w14:paraId="23CD6047"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18F343DC" w14:textId="77777777" w:rsidR="001A6780" w:rsidRPr="00093294" w:rsidRDefault="001A6780" w:rsidP="001A6780">
            <w:pPr>
              <w:pStyle w:val="Tableheading"/>
              <w:rPr>
                <w:lang w:val="en-GB"/>
              </w:rPr>
            </w:pPr>
            <w:r w:rsidRPr="00093294">
              <w:rPr>
                <w:lang w:val="en-GB"/>
              </w:rPr>
              <w:t>Lecture No.</w:t>
            </w:r>
          </w:p>
        </w:tc>
      </w:tr>
      <w:tr w:rsidR="001A6780" w:rsidRPr="00093294" w14:paraId="65BB7C25" w14:textId="77777777" w:rsidTr="00D910B7">
        <w:tc>
          <w:tcPr>
            <w:tcW w:w="587" w:type="dxa"/>
            <w:tcMar>
              <w:top w:w="28" w:type="dxa"/>
              <w:bottom w:w="28" w:type="dxa"/>
            </w:tcMar>
          </w:tcPr>
          <w:p w14:paraId="704960AE" w14:textId="5320466A" w:rsidR="001A6780" w:rsidRPr="00093294" w:rsidRDefault="00F83046" w:rsidP="001A6780">
            <w:pPr>
              <w:pStyle w:val="Tabletext"/>
              <w:rPr>
                <w:b/>
              </w:rPr>
            </w:pPr>
            <w:r>
              <w:rPr>
                <w:b/>
              </w:rPr>
              <w:t>2</w:t>
            </w:r>
          </w:p>
        </w:tc>
        <w:tc>
          <w:tcPr>
            <w:tcW w:w="699" w:type="dxa"/>
            <w:shd w:val="clear" w:color="auto" w:fill="94D9D5"/>
            <w:tcMar>
              <w:top w:w="28" w:type="dxa"/>
              <w:bottom w:w="28" w:type="dxa"/>
            </w:tcMar>
          </w:tcPr>
          <w:p w14:paraId="4A0EDA03" w14:textId="77777777" w:rsidR="001A6780" w:rsidRPr="00093294" w:rsidRDefault="001A6780" w:rsidP="001A6780">
            <w:pPr>
              <w:pStyle w:val="Tabletext"/>
              <w:rPr>
                <w:b/>
              </w:rPr>
            </w:pPr>
          </w:p>
        </w:tc>
        <w:tc>
          <w:tcPr>
            <w:tcW w:w="893" w:type="dxa"/>
            <w:vMerge w:val="restart"/>
            <w:shd w:val="clear" w:color="auto" w:fill="94D9D5"/>
            <w:tcMar>
              <w:top w:w="28" w:type="dxa"/>
              <w:bottom w:w="28" w:type="dxa"/>
            </w:tcMar>
          </w:tcPr>
          <w:p w14:paraId="36CE8706" w14:textId="77777777" w:rsidR="001A6780" w:rsidRPr="00093294" w:rsidRDefault="001A6780" w:rsidP="001A6780">
            <w:pPr>
              <w:pStyle w:val="Tabletext"/>
              <w:rPr>
                <w:b/>
              </w:rPr>
            </w:pPr>
          </w:p>
        </w:tc>
        <w:tc>
          <w:tcPr>
            <w:tcW w:w="6304" w:type="dxa"/>
            <w:tcMar>
              <w:top w:w="28" w:type="dxa"/>
              <w:bottom w:w="28" w:type="dxa"/>
            </w:tcMar>
          </w:tcPr>
          <w:p w14:paraId="2C1EB42B" w14:textId="64B4C871" w:rsidR="001A6780" w:rsidRPr="00093294" w:rsidRDefault="00F83046" w:rsidP="001A6780">
            <w:pPr>
              <w:pStyle w:val="Tabletext"/>
              <w:jc w:val="center"/>
              <w:rPr>
                <w:b/>
              </w:rPr>
            </w:pPr>
            <w:r w:rsidRPr="00F83046">
              <w:rPr>
                <w:b/>
              </w:rPr>
              <w:t>NATIONAL CONSERVATION PLANS</w:t>
            </w:r>
          </w:p>
        </w:tc>
        <w:tc>
          <w:tcPr>
            <w:tcW w:w="6077" w:type="dxa"/>
            <w:gridSpan w:val="4"/>
            <w:vMerge w:val="restart"/>
            <w:shd w:val="clear" w:color="auto" w:fill="94D9D5"/>
            <w:tcMar>
              <w:top w:w="28" w:type="dxa"/>
              <w:bottom w:w="28" w:type="dxa"/>
            </w:tcMar>
          </w:tcPr>
          <w:p w14:paraId="30F297EF" w14:textId="77777777" w:rsidR="001A6780" w:rsidRPr="00093294" w:rsidRDefault="001A6780" w:rsidP="001A6780">
            <w:pPr>
              <w:pStyle w:val="Tabletext"/>
            </w:pPr>
          </w:p>
        </w:tc>
      </w:tr>
      <w:tr w:rsidR="001A6780" w:rsidRPr="00093294" w14:paraId="400A4C1F" w14:textId="77777777" w:rsidTr="00D910B7">
        <w:trPr>
          <w:trHeight w:val="330"/>
        </w:trPr>
        <w:tc>
          <w:tcPr>
            <w:tcW w:w="587" w:type="dxa"/>
            <w:tcMar>
              <w:top w:w="28" w:type="dxa"/>
              <w:bottom w:w="28" w:type="dxa"/>
            </w:tcMar>
          </w:tcPr>
          <w:p w14:paraId="64968CDA" w14:textId="77777777" w:rsidR="001A6780" w:rsidRPr="00093294" w:rsidRDefault="001A6780" w:rsidP="001A6780">
            <w:pPr>
              <w:pStyle w:val="Tabletext"/>
              <w:rPr>
                <w:b/>
              </w:rPr>
            </w:pPr>
          </w:p>
        </w:tc>
        <w:tc>
          <w:tcPr>
            <w:tcW w:w="699" w:type="dxa"/>
            <w:tcMar>
              <w:top w:w="28" w:type="dxa"/>
              <w:bottom w:w="28" w:type="dxa"/>
            </w:tcMar>
          </w:tcPr>
          <w:p w14:paraId="7EA6793C" w14:textId="0935787E" w:rsidR="001A6780" w:rsidRPr="00093294" w:rsidRDefault="00F83046" w:rsidP="001A6780">
            <w:pPr>
              <w:pStyle w:val="Tabletext"/>
              <w:rPr>
                <w:b/>
              </w:rPr>
            </w:pPr>
            <w:r>
              <w:rPr>
                <w:b/>
              </w:rPr>
              <w:t>2</w:t>
            </w:r>
            <w:r w:rsidR="001A6780" w:rsidRPr="00093294">
              <w:rPr>
                <w:b/>
              </w:rPr>
              <w:t>.1</w:t>
            </w:r>
          </w:p>
        </w:tc>
        <w:tc>
          <w:tcPr>
            <w:tcW w:w="893" w:type="dxa"/>
            <w:vMerge/>
            <w:shd w:val="clear" w:color="auto" w:fill="94D9D5"/>
            <w:tcMar>
              <w:top w:w="28" w:type="dxa"/>
              <w:bottom w:w="28" w:type="dxa"/>
            </w:tcMar>
          </w:tcPr>
          <w:p w14:paraId="5385DE2B" w14:textId="77777777" w:rsidR="001A6780" w:rsidRPr="00093294" w:rsidRDefault="001A6780" w:rsidP="001A6780">
            <w:pPr>
              <w:pStyle w:val="Tabletext"/>
              <w:rPr>
                <w:b/>
              </w:rPr>
            </w:pPr>
          </w:p>
        </w:tc>
        <w:tc>
          <w:tcPr>
            <w:tcW w:w="6304" w:type="dxa"/>
            <w:tcMar>
              <w:top w:w="28" w:type="dxa"/>
              <w:bottom w:w="28" w:type="dxa"/>
            </w:tcMar>
          </w:tcPr>
          <w:p w14:paraId="51A8FCB3" w14:textId="662840BD" w:rsidR="001A6780" w:rsidRPr="00093294" w:rsidRDefault="00D910B7" w:rsidP="001A6780">
            <w:pPr>
              <w:pStyle w:val="Tabletext"/>
              <w:rPr>
                <w:b/>
              </w:rPr>
            </w:pPr>
            <w:r>
              <w:rPr>
                <w:rFonts w:cs="Arial"/>
                <w:b/>
                <w:szCs w:val="20"/>
              </w:rPr>
              <w:t>Development of a national conservation plan</w:t>
            </w:r>
            <w:r w:rsidRPr="00093294">
              <w:rPr>
                <w:b/>
              </w:rPr>
              <w:t xml:space="preserve"> </w:t>
            </w:r>
            <w:r w:rsidR="001A6780" w:rsidRPr="00093294">
              <w:rPr>
                <w:b/>
              </w:rPr>
              <w:t>a</w:t>
            </w:r>
          </w:p>
        </w:tc>
        <w:tc>
          <w:tcPr>
            <w:tcW w:w="6077" w:type="dxa"/>
            <w:gridSpan w:val="4"/>
            <w:vMerge/>
            <w:shd w:val="clear" w:color="auto" w:fill="94D9D5"/>
            <w:tcMar>
              <w:top w:w="28" w:type="dxa"/>
              <w:bottom w:w="28" w:type="dxa"/>
            </w:tcMar>
          </w:tcPr>
          <w:p w14:paraId="5AF33A24" w14:textId="77777777" w:rsidR="001A6780" w:rsidRPr="00093294" w:rsidRDefault="001A6780" w:rsidP="001A6780">
            <w:pPr>
              <w:pStyle w:val="Tabletext"/>
            </w:pPr>
          </w:p>
        </w:tc>
      </w:tr>
      <w:tr w:rsidR="001A6780" w:rsidRPr="00093294" w14:paraId="580A3D6E" w14:textId="77777777" w:rsidTr="00D910B7">
        <w:tc>
          <w:tcPr>
            <w:tcW w:w="587" w:type="dxa"/>
            <w:tcMar>
              <w:top w:w="28" w:type="dxa"/>
              <w:bottom w:w="28" w:type="dxa"/>
            </w:tcMar>
          </w:tcPr>
          <w:p w14:paraId="66172151" w14:textId="77777777" w:rsidR="001A6780" w:rsidRPr="00093294" w:rsidRDefault="001A6780" w:rsidP="001A6780">
            <w:pPr>
              <w:pStyle w:val="Tabletext"/>
            </w:pPr>
          </w:p>
        </w:tc>
        <w:tc>
          <w:tcPr>
            <w:tcW w:w="699" w:type="dxa"/>
            <w:tcMar>
              <w:top w:w="28" w:type="dxa"/>
              <w:bottom w:w="28" w:type="dxa"/>
            </w:tcMar>
          </w:tcPr>
          <w:p w14:paraId="20661B63" w14:textId="77777777" w:rsidR="001A6780" w:rsidRPr="00093294" w:rsidRDefault="001A6780" w:rsidP="001A6780">
            <w:pPr>
              <w:pStyle w:val="Tabletext"/>
            </w:pPr>
          </w:p>
        </w:tc>
        <w:tc>
          <w:tcPr>
            <w:tcW w:w="893" w:type="dxa"/>
            <w:tcMar>
              <w:top w:w="28" w:type="dxa"/>
              <w:bottom w:w="28" w:type="dxa"/>
            </w:tcMar>
          </w:tcPr>
          <w:p w14:paraId="08355B37" w14:textId="625D80A0" w:rsidR="001A6780" w:rsidRPr="00093294" w:rsidRDefault="00F83046" w:rsidP="001A6780">
            <w:pPr>
              <w:pStyle w:val="Tabletext"/>
            </w:pPr>
            <w:r>
              <w:t>2</w:t>
            </w:r>
            <w:r w:rsidR="001A6780" w:rsidRPr="00093294">
              <w:t>.1.1</w:t>
            </w:r>
          </w:p>
        </w:tc>
        <w:tc>
          <w:tcPr>
            <w:tcW w:w="6304" w:type="dxa"/>
            <w:tcMar>
              <w:top w:w="28" w:type="dxa"/>
              <w:bottom w:w="28" w:type="dxa"/>
            </w:tcMar>
          </w:tcPr>
          <w:p w14:paraId="01F913F1" w14:textId="0A7AF5F2" w:rsidR="001A6780" w:rsidRPr="00093294" w:rsidRDefault="00D910B7" w:rsidP="001A6780">
            <w:pPr>
              <w:pStyle w:val="Tabletext"/>
              <w:jc w:val="right"/>
            </w:pPr>
            <w:r>
              <w:rPr>
                <w:rFonts w:cs="Arial"/>
                <w:szCs w:val="20"/>
              </w:rPr>
              <w:t>Planning process</w:t>
            </w:r>
          </w:p>
        </w:tc>
        <w:tc>
          <w:tcPr>
            <w:tcW w:w="914" w:type="dxa"/>
            <w:tcMar>
              <w:top w:w="28" w:type="dxa"/>
              <w:bottom w:w="28" w:type="dxa"/>
            </w:tcMar>
            <w:vAlign w:val="center"/>
          </w:tcPr>
          <w:p w14:paraId="4B7EB88D" w14:textId="63CF5676" w:rsidR="001A6780" w:rsidRPr="00093294" w:rsidRDefault="00D910B7" w:rsidP="001A6780">
            <w:pPr>
              <w:pStyle w:val="Tabletext"/>
            </w:pPr>
            <w:r>
              <w:t>2</w:t>
            </w:r>
          </w:p>
        </w:tc>
        <w:tc>
          <w:tcPr>
            <w:tcW w:w="2213" w:type="dxa"/>
            <w:vAlign w:val="center"/>
          </w:tcPr>
          <w:p w14:paraId="577AD550" w14:textId="63BB36BB" w:rsidR="001A6780" w:rsidRPr="00093294" w:rsidRDefault="00D910B7" w:rsidP="00D910B7">
            <w:pPr>
              <w:pStyle w:val="Tabletext"/>
            </w:pPr>
            <w:r>
              <w:rPr>
                <w:rFonts w:cs="Arial"/>
                <w:szCs w:val="20"/>
              </w:rPr>
              <w:t>Identification of</w:t>
            </w:r>
          </w:p>
        </w:tc>
        <w:tc>
          <w:tcPr>
            <w:tcW w:w="2363" w:type="dxa"/>
            <w:vAlign w:val="center"/>
          </w:tcPr>
          <w:p w14:paraId="1E56319C" w14:textId="4D4FB81B" w:rsidR="001A6780" w:rsidRPr="00093294" w:rsidRDefault="00D910B7" w:rsidP="00D910B7">
            <w:pPr>
              <w:pStyle w:val="Tabletext"/>
            </w:pPr>
            <w:r>
              <w:t>IALA Lighthouse</w:t>
            </w:r>
          </w:p>
        </w:tc>
        <w:tc>
          <w:tcPr>
            <w:tcW w:w="587" w:type="dxa"/>
            <w:vAlign w:val="center"/>
          </w:tcPr>
          <w:p w14:paraId="6BB9F573" w14:textId="0656D122" w:rsidR="001A6780" w:rsidRPr="00093294" w:rsidRDefault="00D910B7" w:rsidP="001A6780">
            <w:pPr>
              <w:pStyle w:val="Tabletext"/>
            </w:pPr>
            <w:r>
              <w:t>3</w:t>
            </w:r>
          </w:p>
        </w:tc>
      </w:tr>
      <w:tr w:rsidR="001A6780" w:rsidRPr="00093294" w14:paraId="2B436F55" w14:textId="77777777" w:rsidTr="00D910B7">
        <w:tc>
          <w:tcPr>
            <w:tcW w:w="587" w:type="dxa"/>
            <w:tcMar>
              <w:top w:w="28" w:type="dxa"/>
              <w:bottom w:w="28" w:type="dxa"/>
            </w:tcMar>
          </w:tcPr>
          <w:p w14:paraId="1BE37A28" w14:textId="77777777" w:rsidR="001A6780" w:rsidRPr="00093294" w:rsidRDefault="001A6780" w:rsidP="001A6780">
            <w:pPr>
              <w:pStyle w:val="Tabletext"/>
            </w:pPr>
          </w:p>
        </w:tc>
        <w:tc>
          <w:tcPr>
            <w:tcW w:w="699" w:type="dxa"/>
            <w:tcMar>
              <w:top w:w="28" w:type="dxa"/>
              <w:bottom w:w="28" w:type="dxa"/>
            </w:tcMar>
          </w:tcPr>
          <w:p w14:paraId="00D2182B" w14:textId="77777777" w:rsidR="001A6780" w:rsidRPr="00093294" w:rsidRDefault="001A6780" w:rsidP="001A6780">
            <w:pPr>
              <w:pStyle w:val="Tabletext"/>
            </w:pPr>
          </w:p>
        </w:tc>
        <w:tc>
          <w:tcPr>
            <w:tcW w:w="893" w:type="dxa"/>
            <w:tcMar>
              <w:top w:w="28" w:type="dxa"/>
              <w:bottom w:w="28" w:type="dxa"/>
            </w:tcMar>
          </w:tcPr>
          <w:p w14:paraId="16F5CF9D" w14:textId="2AD1FD82" w:rsidR="001A6780" w:rsidRPr="00093294" w:rsidRDefault="00F83046" w:rsidP="001A6780">
            <w:pPr>
              <w:pStyle w:val="Tabletext"/>
            </w:pPr>
            <w:r>
              <w:t>2</w:t>
            </w:r>
            <w:r w:rsidR="001A6780" w:rsidRPr="00093294">
              <w:t>.1.2</w:t>
            </w:r>
          </w:p>
        </w:tc>
        <w:tc>
          <w:tcPr>
            <w:tcW w:w="6304" w:type="dxa"/>
            <w:tcMar>
              <w:top w:w="28" w:type="dxa"/>
              <w:bottom w:w="28" w:type="dxa"/>
            </w:tcMar>
          </w:tcPr>
          <w:p w14:paraId="6F2A7108" w14:textId="48305895" w:rsidR="001A6780" w:rsidRPr="00093294" w:rsidRDefault="00D910B7" w:rsidP="001A6780">
            <w:pPr>
              <w:pStyle w:val="Tabletext"/>
              <w:jc w:val="right"/>
            </w:pPr>
            <w:r>
              <w:rPr>
                <w:rFonts w:cs="Arial"/>
                <w:szCs w:val="20"/>
              </w:rPr>
              <w:t>Involvement of stakeholders</w:t>
            </w:r>
          </w:p>
        </w:tc>
        <w:tc>
          <w:tcPr>
            <w:tcW w:w="914" w:type="dxa"/>
            <w:tcMar>
              <w:top w:w="28" w:type="dxa"/>
              <w:bottom w:w="28" w:type="dxa"/>
            </w:tcMar>
          </w:tcPr>
          <w:p w14:paraId="4A3F31AF" w14:textId="2434D099" w:rsidR="001A6780" w:rsidRPr="00093294" w:rsidRDefault="00D910B7" w:rsidP="001A6780">
            <w:pPr>
              <w:pStyle w:val="Tabletext"/>
            </w:pPr>
            <w:r>
              <w:t>2</w:t>
            </w:r>
          </w:p>
        </w:tc>
        <w:tc>
          <w:tcPr>
            <w:tcW w:w="2213" w:type="dxa"/>
          </w:tcPr>
          <w:p w14:paraId="7561ECD9" w14:textId="202F81AC" w:rsidR="001A6780" w:rsidRPr="00093294" w:rsidRDefault="00D910B7" w:rsidP="001A6780">
            <w:pPr>
              <w:pStyle w:val="Tabletext"/>
            </w:pPr>
            <w:r>
              <w:rPr>
                <w:rFonts w:cs="Arial"/>
                <w:szCs w:val="20"/>
              </w:rPr>
              <w:t>stakeholders exercise</w:t>
            </w:r>
          </w:p>
        </w:tc>
        <w:tc>
          <w:tcPr>
            <w:tcW w:w="2363" w:type="dxa"/>
          </w:tcPr>
          <w:p w14:paraId="48C83EB6" w14:textId="32123608" w:rsidR="001A6780" w:rsidRPr="00093294" w:rsidRDefault="00D910B7" w:rsidP="00D910B7">
            <w:pPr>
              <w:pStyle w:val="Tabletext"/>
            </w:pPr>
            <w:r w:rsidRPr="00D910B7">
              <w:t>Conservation Manual</w:t>
            </w:r>
          </w:p>
        </w:tc>
        <w:tc>
          <w:tcPr>
            <w:tcW w:w="587" w:type="dxa"/>
          </w:tcPr>
          <w:p w14:paraId="451AABF3" w14:textId="4BA1B95A" w:rsidR="001A6780" w:rsidRPr="00093294" w:rsidRDefault="00D910B7" w:rsidP="001A6780">
            <w:pPr>
              <w:pStyle w:val="Tabletext"/>
            </w:pPr>
            <w:r>
              <w:t>3</w:t>
            </w:r>
          </w:p>
        </w:tc>
      </w:tr>
      <w:tr w:rsidR="00D910B7" w:rsidRPr="00093294" w14:paraId="28CB5C96" w14:textId="77777777" w:rsidTr="00D910B7">
        <w:tc>
          <w:tcPr>
            <w:tcW w:w="587" w:type="dxa"/>
            <w:tcMar>
              <w:top w:w="28" w:type="dxa"/>
              <w:bottom w:w="28" w:type="dxa"/>
            </w:tcMar>
          </w:tcPr>
          <w:p w14:paraId="1460464F" w14:textId="77777777" w:rsidR="00D910B7" w:rsidRPr="00093294" w:rsidRDefault="00D910B7" w:rsidP="001A6780">
            <w:pPr>
              <w:pStyle w:val="Tabletext"/>
            </w:pPr>
          </w:p>
        </w:tc>
        <w:tc>
          <w:tcPr>
            <w:tcW w:w="699" w:type="dxa"/>
            <w:tcMar>
              <w:top w:w="28" w:type="dxa"/>
              <w:bottom w:w="28" w:type="dxa"/>
            </w:tcMar>
          </w:tcPr>
          <w:p w14:paraId="4C75FE65" w14:textId="77777777" w:rsidR="00D910B7" w:rsidRPr="00093294" w:rsidRDefault="00D910B7" w:rsidP="001A6780">
            <w:pPr>
              <w:pStyle w:val="Tabletext"/>
            </w:pPr>
          </w:p>
        </w:tc>
        <w:tc>
          <w:tcPr>
            <w:tcW w:w="893" w:type="dxa"/>
            <w:tcMar>
              <w:top w:w="28" w:type="dxa"/>
              <w:bottom w:w="28" w:type="dxa"/>
            </w:tcMar>
          </w:tcPr>
          <w:p w14:paraId="65AD3D49" w14:textId="63269FE7" w:rsidR="00D910B7" w:rsidRDefault="00D910B7" w:rsidP="001A6780">
            <w:pPr>
              <w:pStyle w:val="Tabletext"/>
            </w:pPr>
            <w:r>
              <w:t>2</w:t>
            </w:r>
            <w:r w:rsidRPr="00093294">
              <w:t>.1.</w:t>
            </w:r>
            <w:r>
              <w:t>3</w:t>
            </w:r>
          </w:p>
        </w:tc>
        <w:tc>
          <w:tcPr>
            <w:tcW w:w="6304" w:type="dxa"/>
            <w:tcMar>
              <w:top w:w="28" w:type="dxa"/>
              <w:bottom w:w="28" w:type="dxa"/>
            </w:tcMar>
          </w:tcPr>
          <w:p w14:paraId="4214F622" w14:textId="49AB5FA1" w:rsidR="00D910B7" w:rsidRPr="00093294" w:rsidRDefault="00D910B7" w:rsidP="001A6780">
            <w:pPr>
              <w:pStyle w:val="Tabletext"/>
              <w:jc w:val="right"/>
            </w:pPr>
            <w:r>
              <w:rPr>
                <w:rFonts w:cs="Arial"/>
                <w:szCs w:val="20"/>
              </w:rPr>
              <w:t>Production of a conservation plan</w:t>
            </w:r>
          </w:p>
        </w:tc>
        <w:tc>
          <w:tcPr>
            <w:tcW w:w="914" w:type="dxa"/>
            <w:tcMar>
              <w:top w:w="28" w:type="dxa"/>
              <w:bottom w:w="28" w:type="dxa"/>
            </w:tcMar>
          </w:tcPr>
          <w:p w14:paraId="39333D4F" w14:textId="19334E5C" w:rsidR="00D910B7" w:rsidRPr="00093294" w:rsidRDefault="00D910B7" w:rsidP="001A6780">
            <w:pPr>
              <w:pStyle w:val="Tabletext"/>
            </w:pPr>
            <w:r>
              <w:t>2</w:t>
            </w:r>
          </w:p>
        </w:tc>
        <w:tc>
          <w:tcPr>
            <w:tcW w:w="2213" w:type="dxa"/>
          </w:tcPr>
          <w:p w14:paraId="7DC3DA0F" w14:textId="77777777" w:rsidR="00D910B7" w:rsidRPr="00093294" w:rsidRDefault="00D910B7" w:rsidP="001A6780">
            <w:pPr>
              <w:pStyle w:val="Tabletext"/>
            </w:pPr>
          </w:p>
        </w:tc>
        <w:tc>
          <w:tcPr>
            <w:tcW w:w="2363" w:type="dxa"/>
          </w:tcPr>
          <w:p w14:paraId="5D9173E6" w14:textId="276B0381" w:rsidR="00D910B7" w:rsidRPr="00093294" w:rsidRDefault="00D910B7" w:rsidP="001A6780">
            <w:pPr>
              <w:pStyle w:val="Tabletext"/>
            </w:pPr>
            <w:r w:rsidRPr="00D910B7">
              <w:t>Chapter</w:t>
            </w:r>
            <w:r>
              <w:t xml:space="preserve"> 1</w:t>
            </w:r>
          </w:p>
        </w:tc>
        <w:tc>
          <w:tcPr>
            <w:tcW w:w="587" w:type="dxa"/>
          </w:tcPr>
          <w:p w14:paraId="30182189" w14:textId="16508DC9" w:rsidR="00D910B7" w:rsidRPr="00093294" w:rsidRDefault="00D910B7" w:rsidP="001A6780">
            <w:pPr>
              <w:pStyle w:val="Tabletext"/>
            </w:pPr>
            <w:r>
              <w:t>3</w:t>
            </w:r>
          </w:p>
        </w:tc>
      </w:tr>
      <w:tr w:rsidR="00D910B7" w:rsidRPr="00093294" w14:paraId="0BD943AB" w14:textId="77777777" w:rsidTr="00D910B7">
        <w:tc>
          <w:tcPr>
            <w:tcW w:w="587" w:type="dxa"/>
            <w:tcMar>
              <w:top w:w="28" w:type="dxa"/>
              <w:bottom w:w="28" w:type="dxa"/>
            </w:tcMar>
          </w:tcPr>
          <w:p w14:paraId="4CA0B3AA" w14:textId="77777777" w:rsidR="00D910B7" w:rsidRPr="00093294" w:rsidRDefault="00D910B7" w:rsidP="001A6780">
            <w:pPr>
              <w:pStyle w:val="Tabletext"/>
            </w:pPr>
          </w:p>
        </w:tc>
        <w:tc>
          <w:tcPr>
            <w:tcW w:w="699" w:type="dxa"/>
            <w:tcMar>
              <w:top w:w="28" w:type="dxa"/>
              <w:bottom w:w="28" w:type="dxa"/>
            </w:tcMar>
          </w:tcPr>
          <w:p w14:paraId="4C19544D" w14:textId="77777777" w:rsidR="00D910B7" w:rsidRPr="00093294" w:rsidRDefault="00D910B7" w:rsidP="001A6780">
            <w:pPr>
              <w:pStyle w:val="Tabletext"/>
            </w:pPr>
          </w:p>
        </w:tc>
        <w:tc>
          <w:tcPr>
            <w:tcW w:w="893" w:type="dxa"/>
            <w:tcMar>
              <w:top w:w="28" w:type="dxa"/>
              <w:bottom w:w="28" w:type="dxa"/>
            </w:tcMar>
          </w:tcPr>
          <w:p w14:paraId="02C3FC1F" w14:textId="0706DC49" w:rsidR="00D910B7" w:rsidRDefault="00D910B7" w:rsidP="001A6780">
            <w:pPr>
              <w:pStyle w:val="Tabletext"/>
            </w:pPr>
            <w:r>
              <w:t>2</w:t>
            </w:r>
            <w:r w:rsidRPr="00093294">
              <w:t>.1.</w:t>
            </w:r>
            <w:r>
              <w:t>4</w:t>
            </w:r>
          </w:p>
        </w:tc>
        <w:tc>
          <w:tcPr>
            <w:tcW w:w="6304" w:type="dxa"/>
            <w:tcMar>
              <w:top w:w="28" w:type="dxa"/>
              <w:bottom w:w="28" w:type="dxa"/>
            </w:tcMar>
          </w:tcPr>
          <w:p w14:paraId="33ABE530" w14:textId="04AAA65D" w:rsidR="00D910B7" w:rsidRPr="00093294" w:rsidRDefault="00D910B7" w:rsidP="001A6780">
            <w:pPr>
              <w:pStyle w:val="Tabletext"/>
              <w:jc w:val="right"/>
            </w:pPr>
            <w:r>
              <w:rPr>
                <w:rFonts w:cs="Arial"/>
                <w:szCs w:val="20"/>
              </w:rPr>
              <w:t>Production of a management plan</w:t>
            </w:r>
          </w:p>
        </w:tc>
        <w:tc>
          <w:tcPr>
            <w:tcW w:w="914" w:type="dxa"/>
            <w:tcMar>
              <w:top w:w="28" w:type="dxa"/>
              <w:bottom w:w="28" w:type="dxa"/>
            </w:tcMar>
          </w:tcPr>
          <w:p w14:paraId="6484378E" w14:textId="6051CB8E" w:rsidR="00D910B7" w:rsidRPr="00093294" w:rsidRDefault="00D910B7" w:rsidP="001A6780">
            <w:pPr>
              <w:pStyle w:val="Tabletext"/>
            </w:pPr>
            <w:r>
              <w:t>2</w:t>
            </w:r>
          </w:p>
        </w:tc>
        <w:tc>
          <w:tcPr>
            <w:tcW w:w="2213" w:type="dxa"/>
          </w:tcPr>
          <w:p w14:paraId="3F54409E" w14:textId="77777777" w:rsidR="00D910B7" w:rsidRPr="00093294" w:rsidRDefault="00D910B7" w:rsidP="001A6780">
            <w:pPr>
              <w:pStyle w:val="Tabletext"/>
            </w:pPr>
          </w:p>
        </w:tc>
        <w:tc>
          <w:tcPr>
            <w:tcW w:w="2363" w:type="dxa"/>
          </w:tcPr>
          <w:p w14:paraId="1E3FB4CF" w14:textId="77777777" w:rsidR="00D910B7" w:rsidRPr="00093294" w:rsidRDefault="00D910B7" w:rsidP="001A6780">
            <w:pPr>
              <w:pStyle w:val="Tabletext"/>
            </w:pPr>
          </w:p>
        </w:tc>
        <w:tc>
          <w:tcPr>
            <w:tcW w:w="587" w:type="dxa"/>
          </w:tcPr>
          <w:p w14:paraId="0D0820A6" w14:textId="2B5C1490" w:rsidR="00D910B7" w:rsidRPr="00093294" w:rsidRDefault="00D910B7" w:rsidP="001A6780">
            <w:pPr>
              <w:pStyle w:val="Tabletext"/>
            </w:pPr>
            <w:r>
              <w:t>3</w:t>
            </w:r>
          </w:p>
        </w:tc>
      </w:tr>
      <w:tr w:rsidR="00D910B7" w:rsidRPr="00093294" w14:paraId="0DDE78EE" w14:textId="77777777" w:rsidTr="00D910B7">
        <w:tc>
          <w:tcPr>
            <w:tcW w:w="587" w:type="dxa"/>
            <w:tcMar>
              <w:top w:w="28" w:type="dxa"/>
              <w:bottom w:w="28" w:type="dxa"/>
            </w:tcMar>
          </w:tcPr>
          <w:p w14:paraId="3788C91F" w14:textId="77777777" w:rsidR="00D910B7" w:rsidRPr="00093294" w:rsidRDefault="00D910B7" w:rsidP="001A6780">
            <w:pPr>
              <w:pStyle w:val="Tabletext"/>
            </w:pPr>
          </w:p>
        </w:tc>
        <w:tc>
          <w:tcPr>
            <w:tcW w:w="699" w:type="dxa"/>
            <w:tcMar>
              <w:top w:w="28" w:type="dxa"/>
              <w:bottom w:w="28" w:type="dxa"/>
            </w:tcMar>
          </w:tcPr>
          <w:p w14:paraId="15988D78" w14:textId="77777777" w:rsidR="00D910B7" w:rsidRPr="00093294" w:rsidRDefault="00D910B7" w:rsidP="001A6780">
            <w:pPr>
              <w:pStyle w:val="Tabletext"/>
            </w:pPr>
          </w:p>
        </w:tc>
        <w:tc>
          <w:tcPr>
            <w:tcW w:w="893" w:type="dxa"/>
            <w:tcMar>
              <w:top w:w="28" w:type="dxa"/>
              <w:bottom w:w="28" w:type="dxa"/>
            </w:tcMar>
          </w:tcPr>
          <w:p w14:paraId="1877FAF4" w14:textId="30AF99F2" w:rsidR="00D910B7" w:rsidRDefault="00D910B7" w:rsidP="001A6780">
            <w:pPr>
              <w:pStyle w:val="Tabletext"/>
            </w:pPr>
            <w:r>
              <w:t>2</w:t>
            </w:r>
            <w:r w:rsidRPr="00093294">
              <w:t>.1.</w:t>
            </w:r>
            <w:r>
              <w:t>5</w:t>
            </w:r>
          </w:p>
        </w:tc>
        <w:tc>
          <w:tcPr>
            <w:tcW w:w="6304" w:type="dxa"/>
            <w:tcMar>
              <w:top w:w="28" w:type="dxa"/>
              <w:bottom w:w="28" w:type="dxa"/>
            </w:tcMar>
          </w:tcPr>
          <w:p w14:paraId="4DE32B9F" w14:textId="0D6ABD19" w:rsidR="00D910B7" w:rsidRPr="00093294" w:rsidRDefault="00D910B7" w:rsidP="001A6780">
            <w:pPr>
              <w:pStyle w:val="Tabletext"/>
              <w:jc w:val="right"/>
            </w:pPr>
            <w:r w:rsidRPr="00D910B7">
              <w:t>Project management plans</w:t>
            </w:r>
          </w:p>
        </w:tc>
        <w:tc>
          <w:tcPr>
            <w:tcW w:w="914" w:type="dxa"/>
            <w:tcMar>
              <w:top w:w="28" w:type="dxa"/>
              <w:bottom w:w="28" w:type="dxa"/>
            </w:tcMar>
          </w:tcPr>
          <w:p w14:paraId="1F0D4975" w14:textId="3CFADFE7" w:rsidR="00D910B7" w:rsidRPr="00093294" w:rsidRDefault="00D910B7" w:rsidP="001A6780">
            <w:pPr>
              <w:pStyle w:val="Tabletext"/>
            </w:pPr>
            <w:r>
              <w:t>2</w:t>
            </w:r>
          </w:p>
        </w:tc>
        <w:tc>
          <w:tcPr>
            <w:tcW w:w="2213" w:type="dxa"/>
          </w:tcPr>
          <w:p w14:paraId="5BC7C70C" w14:textId="77777777" w:rsidR="00D910B7" w:rsidRPr="00093294" w:rsidRDefault="00D910B7" w:rsidP="001A6780">
            <w:pPr>
              <w:pStyle w:val="Tabletext"/>
            </w:pPr>
          </w:p>
        </w:tc>
        <w:tc>
          <w:tcPr>
            <w:tcW w:w="2363" w:type="dxa"/>
          </w:tcPr>
          <w:p w14:paraId="1A2C0462" w14:textId="77777777" w:rsidR="00D910B7" w:rsidRPr="00093294" w:rsidRDefault="00D910B7" w:rsidP="001A6780">
            <w:pPr>
              <w:pStyle w:val="Tabletext"/>
            </w:pPr>
          </w:p>
        </w:tc>
        <w:tc>
          <w:tcPr>
            <w:tcW w:w="587" w:type="dxa"/>
          </w:tcPr>
          <w:p w14:paraId="25B0E218" w14:textId="068DA92A" w:rsidR="00D910B7" w:rsidRPr="00093294" w:rsidRDefault="00D910B7" w:rsidP="001A6780">
            <w:pPr>
              <w:pStyle w:val="Tabletext"/>
            </w:pPr>
            <w:r>
              <w:t>3</w:t>
            </w:r>
          </w:p>
        </w:tc>
      </w:tr>
      <w:tr w:rsidR="001A6780" w:rsidRPr="00093294" w14:paraId="6ABC6F59" w14:textId="77777777" w:rsidTr="00D910B7">
        <w:trPr>
          <w:tblHeader/>
        </w:trPr>
        <w:tc>
          <w:tcPr>
            <w:tcW w:w="587" w:type="dxa"/>
            <w:tcMar>
              <w:top w:w="28" w:type="dxa"/>
              <w:bottom w:w="28" w:type="dxa"/>
            </w:tcMar>
          </w:tcPr>
          <w:p w14:paraId="5512D27D" w14:textId="77777777" w:rsidR="001A6780" w:rsidRPr="00093294" w:rsidRDefault="001A6780" w:rsidP="001A6780">
            <w:pPr>
              <w:pStyle w:val="Tabletext"/>
              <w:rPr>
                <w:b/>
              </w:rPr>
            </w:pPr>
          </w:p>
        </w:tc>
        <w:tc>
          <w:tcPr>
            <w:tcW w:w="699" w:type="dxa"/>
            <w:tcMar>
              <w:top w:w="28" w:type="dxa"/>
              <w:bottom w:w="28" w:type="dxa"/>
            </w:tcMar>
          </w:tcPr>
          <w:p w14:paraId="4E21F19B" w14:textId="606B7651" w:rsidR="001A6780" w:rsidRPr="00093294" w:rsidRDefault="00F83046" w:rsidP="001A6780">
            <w:pPr>
              <w:pStyle w:val="Tabletext"/>
              <w:rPr>
                <w:b/>
              </w:rPr>
            </w:pPr>
            <w:r>
              <w:rPr>
                <w:b/>
              </w:rPr>
              <w:t>2</w:t>
            </w:r>
            <w:r w:rsidR="001A6780" w:rsidRPr="00093294">
              <w:rPr>
                <w:b/>
              </w:rPr>
              <w:t>.2</w:t>
            </w:r>
          </w:p>
        </w:tc>
        <w:tc>
          <w:tcPr>
            <w:tcW w:w="893" w:type="dxa"/>
            <w:shd w:val="clear" w:color="auto" w:fill="94D9D5"/>
            <w:tcMar>
              <w:top w:w="28" w:type="dxa"/>
              <w:bottom w:w="28" w:type="dxa"/>
            </w:tcMar>
          </w:tcPr>
          <w:p w14:paraId="073EAC3E" w14:textId="77777777" w:rsidR="001A6780" w:rsidRPr="00093294" w:rsidRDefault="001A6780" w:rsidP="001A6780">
            <w:pPr>
              <w:pStyle w:val="Tabletext"/>
              <w:rPr>
                <w:b/>
              </w:rPr>
            </w:pPr>
          </w:p>
        </w:tc>
        <w:tc>
          <w:tcPr>
            <w:tcW w:w="6304" w:type="dxa"/>
            <w:tcMar>
              <w:top w:w="28" w:type="dxa"/>
              <w:bottom w:w="28" w:type="dxa"/>
            </w:tcMar>
          </w:tcPr>
          <w:p w14:paraId="0A626D57" w14:textId="27313EEC" w:rsidR="001A6780" w:rsidRPr="00093294" w:rsidRDefault="00D910B7" w:rsidP="001A6780">
            <w:pPr>
              <w:pStyle w:val="Tabletext"/>
              <w:rPr>
                <w:b/>
              </w:rPr>
            </w:pPr>
            <w:r>
              <w:rPr>
                <w:rFonts w:cs="Arial"/>
                <w:b/>
                <w:szCs w:val="20"/>
              </w:rPr>
              <w:t>Implementation of a management plan</w:t>
            </w:r>
          </w:p>
        </w:tc>
        <w:tc>
          <w:tcPr>
            <w:tcW w:w="6077" w:type="dxa"/>
            <w:gridSpan w:val="4"/>
            <w:shd w:val="clear" w:color="auto" w:fill="94D9D5"/>
            <w:tcMar>
              <w:top w:w="28" w:type="dxa"/>
              <w:bottom w:w="28" w:type="dxa"/>
            </w:tcMar>
          </w:tcPr>
          <w:p w14:paraId="7D095986" w14:textId="77777777" w:rsidR="001A6780" w:rsidRPr="00093294" w:rsidRDefault="001A6780" w:rsidP="001A6780">
            <w:pPr>
              <w:pStyle w:val="Tabletext"/>
              <w:rPr>
                <w:b/>
              </w:rPr>
            </w:pPr>
          </w:p>
        </w:tc>
      </w:tr>
      <w:tr w:rsidR="00D910B7" w:rsidRPr="00093294" w14:paraId="2CDF86BC" w14:textId="77777777" w:rsidTr="00A80ADE">
        <w:trPr>
          <w:tblHeader/>
        </w:trPr>
        <w:tc>
          <w:tcPr>
            <w:tcW w:w="587" w:type="dxa"/>
            <w:tcMar>
              <w:top w:w="28" w:type="dxa"/>
              <w:bottom w:w="28" w:type="dxa"/>
            </w:tcMar>
          </w:tcPr>
          <w:p w14:paraId="5A08AB55" w14:textId="77777777" w:rsidR="00D910B7" w:rsidRPr="00093294" w:rsidRDefault="00D910B7" w:rsidP="001A6780">
            <w:pPr>
              <w:pStyle w:val="Tabletext"/>
            </w:pPr>
          </w:p>
        </w:tc>
        <w:tc>
          <w:tcPr>
            <w:tcW w:w="699" w:type="dxa"/>
            <w:tcMar>
              <w:top w:w="28" w:type="dxa"/>
              <w:bottom w:w="28" w:type="dxa"/>
            </w:tcMar>
          </w:tcPr>
          <w:p w14:paraId="19A1BB57" w14:textId="77777777" w:rsidR="00D910B7" w:rsidRPr="00093294" w:rsidRDefault="00D910B7" w:rsidP="001A6780">
            <w:pPr>
              <w:pStyle w:val="Tabletext"/>
            </w:pPr>
          </w:p>
        </w:tc>
        <w:tc>
          <w:tcPr>
            <w:tcW w:w="893" w:type="dxa"/>
            <w:tcMar>
              <w:top w:w="28" w:type="dxa"/>
              <w:bottom w:w="28" w:type="dxa"/>
            </w:tcMar>
          </w:tcPr>
          <w:p w14:paraId="6C9CBBD0" w14:textId="411364E3" w:rsidR="00D910B7" w:rsidRPr="00093294" w:rsidRDefault="00D910B7" w:rsidP="001A6780">
            <w:pPr>
              <w:pStyle w:val="Tabletext"/>
            </w:pPr>
            <w:r>
              <w:t>2</w:t>
            </w:r>
            <w:r w:rsidRPr="00093294">
              <w:t>.2.1</w:t>
            </w:r>
          </w:p>
        </w:tc>
        <w:tc>
          <w:tcPr>
            <w:tcW w:w="6304" w:type="dxa"/>
            <w:tcMar>
              <w:top w:w="28" w:type="dxa"/>
              <w:bottom w:w="28" w:type="dxa"/>
            </w:tcMar>
          </w:tcPr>
          <w:p w14:paraId="53DE1824" w14:textId="104D8D1A" w:rsidR="00D910B7" w:rsidRPr="00093294" w:rsidRDefault="00D910B7" w:rsidP="001A6780">
            <w:pPr>
              <w:pStyle w:val="Tabletext"/>
              <w:jc w:val="right"/>
            </w:pPr>
            <w:r>
              <w:rPr>
                <w:rFonts w:cs="Arial"/>
                <w:szCs w:val="20"/>
              </w:rPr>
              <w:t>Identification of potential and limitations</w:t>
            </w:r>
          </w:p>
        </w:tc>
        <w:tc>
          <w:tcPr>
            <w:tcW w:w="914" w:type="dxa"/>
            <w:tcMar>
              <w:top w:w="28" w:type="dxa"/>
              <w:bottom w:w="28" w:type="dxa"/>
            </w:tcMar>
          </w:tcPr>
          <w:p w14:paraId="0A510768" w14:textId="5BDE4AC3" w:rsidR="00D910B7" w:rsidRPr="00093294" w:rsidRDefault="00D910B7" w:rsidP="001A6780">
            <w:pPr>
              <w:pStyle w:val="Tabletext"/>
            </w:pPr>
            <w:r>
              <w:t>2</w:t>
            </w:r>
          </w:p>
        </w:tc>
        <w:tc>
          <w:tcPr>
            <w:tcW w:w="2213" w:type="dxa"/>
            <w:tcMar>
              <w:top w:w="28" w:type="dxa"/>
              <w:bottom w:w="28" w:type="dxa"/>
            </w:tcMar>
          </w:tcPr>
          <w:p w14:paraId="6195CA97" w14:textId="6E40F9E2" w:rsidR="00D910B7" w:rsidRPr="00093294" w:rsidRDefault="00D910B7" w:rsidP="001A6780">
            <w:pPr>
              <w:pStyle w:val="Tabletext"/>
            </w:pPr>
          </w:p>
        </w:tc>
        <w:tc>
          <w:tcPr>
            <w:tcW w:w="2363" w:type="dxa"/>
            <w:tcMar>
              <w:top w:w="28" w:type="dxa"/>
              <w:bottom w:w="28" w:type="dxa"/>
            </w:tcMar>
            <w:vAlign w:val="center"/>
          </w:tcPr>
          <w:p w14:paraId="4A89EA55" w14:textId="79ECDAE5" w:rsidR="00D910B7" w:rsidRPr="00093294" w:rsidRDefault="00D910B7" w:rsidP="001A6780">
            <w:pPr>
              <w:pStyle w:val="Tabletext"/>
            </w:pPr>
            <w:r>
              <w:t>IALA Lighthouse</w:t>
            </w:r>
          </w:p>
        </w:tc>
        <w:tc>
          <w:tcPr>
            <w:tcW w:w="587" w:type="dxa"/>
            <w:tcMar>
              <w:top w:w="28" w:type="dxa"/>
              <w:bottom w:w="28" w:type="dxa"/>
            </w:tcMar>
          </w:tcPr>
          <w:p w14:paraId="27EF92CD" w14:textId="039F635D" w:rsidR="00D910B7" w:rsidRPr="00093294" w:rsidRDefault="00D910B7" w:rsidP="001A6780">
            <w:pPr>
              <w:pStyle w:val="Tabletext"/>
            </w:pPr>
            <w:r>
              <w:t>4</w:t>
            </w:r>
          </w:p>
        </w:tc>
      </w:tr>
      <w:tr w:rsidR="00D910B7" w:rsidRPr="00093294" w14:paraId="04C889B9" w14:textId="77777777" w:rsidTr="00A80ADE">
        <w:trPr>
          <w:tblHeader/>
        </w:trPr>
        <w:tc>
          <w:tcPr>
            <w:tcW w:w="587" w:type="dxa"/>
            <w:tcMar>
              <w:top w:w="28" w:type="dxa"/>
              <w:bottom w:w="28" w:type="dxa"/>
            </w:tcMar>
          </w:tcPr>
          <w:p w14:paraId="0FE7E5DC" w14:textId="77777777" w:rsidR="00D910B7" w:rsidRPr="00093294" w:rsidRDefault="00D910B7" w:rsidP="001A6780">
            <w:pPr>
              <w:pStyle w:val="Tabletext"/>
            </w:pPr>
          </w:p>
        </w:tc>
        <w:tc>
          <w:tcPr>
            <w:tcW w:w="699" w:type="dxa"/>
            <w:tcMar>
              <w:top w:w="28" w:type="dxa"/>
              <w:bottom w:w="28" w:type="dxa"/>
            </w:tcMar>
          </w:tcPr>
          <w:p w14:paraId="4E69E0BE" w14:textId="77777777" w:rsidR="00D910B7" w:rsidRPr="00093294" w:rsidRDefault="00D910B7" w:rsidP="001A6780">
            <w:pPr>
              <w:pStyle w:val="Tabletext"/>
            </w:pPr>
          </w:p>
        </w:tc>
        <w:tc>
          <w:tcPr>
            <w:tcW w:w="893" w:type="dxa"/>
            <w:tcMar>
              <w:top w:w="28" w:type="dxa"/>
              <w:bottom w:w="28" w:type="dxa"/>
            </w:tcMar>
          </w:tcPr>
          <w:p w14:paraId="4EDFBF3A" w14:textId="642A8FDC" w:rsidR="00D910B7" w:rsidRPr="00093294" w:rsidRDefault="00D910B7" w:rsidP="00D910B7">
            <w:pPr>
              <w:pStyle w:val="Tabletext"/>
            </w:pPr>
            <w:r>
              <w:t>2</w:t>
            </w:r>
            <w:r w:rsidRPr="00093294">
              <w:t>.</w:t>
            </w:r>
            <w:r>
              <w:t>2.2</w:t>
            </w:r>
          </w:p>
        </w:tc>
        <w:tc>
          <w:tcPr>
            <w:tcW w:w="6304" w:type="dxa"/>
            <w:tcMar>
              <w:top w:w="28" w:type="dxa"/>
              <w:bottom w:w="28" w:type="dxa"/>
            </w:tcMar>
          </w:tcPr>
          <w:p w14:paraId="78B7E49D" w14:textId="6D74D268" w:rsidR="00D910B7" w:rsidRPr="00093294" w:rsidRDefault="00D910B7" w:rsidP="001A6780">
            <w:pPr>
              <w:pStyle w:val="Tabletext"/>
              <w:jc w:val="right"/>
            </w:pPr>
            <w:r>
              <w:rPr>
                <w:rFonts w:cs="Arial"/>
                <w:szCs w:val="20"/>
              </w:rPr>
              <w:t>Risk assessment considerations</w:t>
            </w:r>
          </w:p>
        </w:tc>
        <w:tc>
          <w:tcPr>
            <w:tcW w:w="914" w:type="dxa"/>
            <w:tcMar>
              <w:top w:w="28" w:type="dxa"/>
              <w:bottom w:w="28" w:type="dxa"/>
            </w:tcMar>
            <w:vAlign w:val="center"/>
          </w:tcPr>
          <w:p w14:paraId="41CA655A" w14:textId="79E70B9B" w:rsidR="00D910B7" w:rsidRPr="00093294" w:rsidRDefault="00D910B7" w:rsidP="001A6780">
            <w:pPr>
              <w:pStyle w:val="Tabletext"/>
            </w:pPr>
            <w:r>
              <w:t>2</w:t>
            </w:r>
          </w:p>
        </w:tc>
        <w:tc>
          <w:tcPr>
            <w:tcW w:w="2213" w:type="dxa"/>
            <w:vAlign w:val="center"/>
          </w:tcPr>
          <w:p w14:paraId="0C9F1387" w14:textId="4DBF34F5" w:rsidR="00D910B7" w:rsidRPr="00093294" w:rsidRDefault="00D910B7" w:rsidP="001A6780">
            <w:pPr>
              <w:pStyle w:val="Tabletext"/>
            </w:pPr>
          </w:p>
        </w:tc>
        <w:tc>
          <w:tcPr>
            <w:tcW w:w="2363" w:type="dxa"/>
          </w:tcPr>
          <w:p w14:paraId="4DBCCFC0" w14:textId="7FAFB202" w:rsidR="00D910B7" w:rsidRPr="00093294" w:rsidRDefault="00D910B7" w:rsidP="001A6780">
            <w:pPr>
              <w:pStyle w:val="Tabletext"/>
            </w:pPr>
            <w:r w:rsidRPr="00D910B7">
              <w:t>Conservation Manual</w:t>
            </w:r>
          </w:p>
        </w:tc>
        <w:tc>
          <w:tcPr>
            <w:tcW w:w="587" w:type="dxa"/>
            <w:vAlign w:val="center"/>
          </w:tcPr>
          <w:p w14:paraId="5F7ACAF2" w14:textId="14B3959E" w:rsidR="00D910B7" w:rsidRPr="00093294" w:rsidRDefault="00D910B7" w:rsidP="001A6780">
            <w:pPr>
              <w:pStyle w:val="Tabletext"/>
            </w:pPr>
            <w:r>
              <w:t>4</w:t>
            </w:r>
          </w:p>
        </w:tc>
      </w:tr>
      <w:tr w:rsidR="00D910B7" w:rsidRPr="00093294" w14:paraId="2EC835F1" w14:textId="77777777" w:rsidTr="00D910B7">
        <w:trPr>
          <w:tblHeader/>
        </w:trPr>
        <w:tc>
          <w:tcPr>
            <w:tcW w:w="587" w:type="dxa"/>
            <w:tcMar>
              <w:top w:w="28" w:type="dxa"/>
              <w:bottom w:w="28" w:type="dxa"/>
            </w:tcMar>
          </w:tcPr>
          <w:p w14:paraId="1C582F96" w14:textId="77777777" w:rsidR="00D910B7" w:rsidRPr="00093294" w:rsidRDefault="00D910B7" w:rsidP="001A6780">
            <w:pPr>
              <w:pStyle w:val="Tabletext"/>
            </w:pPr>
          </w:p>
        </w:tc>
        <w:tc>
          <w:tcPr>
            <w:tcW w:w="699" w:type="dxa"/>
            <w:tcMar>
              <w:top w:w="28" w:type="dxa"/>
              <w:bottom w:w="28" w:type="dxa"/>
            </w:tcMar>
          </w:tcPr>
          <w:p w14:paraId="7E265BDD" w14:textId="77777777" w:rsidR="00D910B7" w:rsidRPr="00093294" w:rsidRDefault="00D910B7" w:rsidP="001A6780">
            <w:pPr>
              <w:pStyle w:val="Tabletext"/>
            </w:pPr>
          </w:p>
        </w:tc>
        <w:tc>
          <w:tcPr>
            <w:tcW w:w="893" w:type="dxa"/>
            <w:tcMar>
              <w:top w:w="28" w:type="dxa"/>
              <w:bottom w:w="28" w:type="dxa"/>
            </w:tcMar>
          </w:tcPr>
          <w:p w14:paraId="209F2D57" w14:textId="0BFD058E" w:rsidR="00D910B7" w:rsidRPr="00093294" w:rsidRDefault="00D910B7" w:rsidP="00D910B7">
            <w:pPr>
              <w:pStyle w:val="Tabletext"/>
            </w:pPr>
            <w:r>
              <w:t>2</w:t>
            </w:r>
            <w:r w:rsidRPr="00093294">
              <w:t>.</w:t>
            </w:r>
            <w:r>
              <w:t>2.3</w:t>
            </w:r>
          </w:p>
        </w:tc>
        <w:tc>
          <w:tcPr>
            <w:tcW w:w="6304" w:type="dxa"/>
            <w:tcMar>
              <w:top w:w="28" w:type="dxa"/>
              <w:bottom w:w="28" w:type="dxa"/>
            </w:tcMar>
          </w:tcPr>
          <w:p w14:paraId="159B266B" w14:textId="4F52E895" w:rsidR="00D910B7" w:rsidRPr="00093294" w:rsidRDefault="00D910B7" w:rsidP="001A6780">
            <w:pPr>
              <w:pStyle w:val="Tabletext"/>
              <w:jc w:val="right"/>
            </w:pPr>
            <w:r>
              <w:rPr>
                <w:rFonts w:cs="Arial"/>
                <w:szCs w:val="20"/>
              </w:rPr>
              <w:t>Public relations considerations</w:t>
            </w:r>
          </w:p>
        </w:tc>
        <w:tc>
          <w:tcPr>
            <w:tcW w:w="914" w:type="dxa"/>
            <w:tcMar>
              <w:top w:w="28" w:type="dxa"/>
              <w:bottom w:w="28" w:type="dxa"/>
            </w:tcMar>
          </w:tcPr>
          <w:p w14:paraId="7C1D991B" w14:textId="2FB5214F" w:rsidR="00D910B7" w:rsidRPr="00093294" w:rsidRDefault="00D910B7" w:rsidP="001A6780">
            <w:pPr>
              <w:pStyle w:val="Tabletext"/>
            </w:pPr>
            <w:r>
              <w:t>2</w:t>
            </w:r>
          </w:p>
        </w:tc>
        <w:tc>
          <w:tcPr>
            <w:tcW w:w="2213" w:type="dxa"/>
          </w:tcPr>
          <w:p w14:paraId="16879088" w14:textId="77777777" w:rsidR="00D910B7" w:rsidRPr="00093294" w:rsidRDefault="00D910B7" w:rsidP="001A6780">
            <w:pPr>
              <w:pStyle w:val="Tabletext"/>
            </w:pPr>
          </w:p>
        </w:tc>
        <w:tc>
          <w:tcPr>
            <w:tcW w:w="2363" w:type="dxa"/>
          </w:tcPr>
          <w:p w14:paraId="69C05E49" w14:textId="332E648C" w:rsidR="00D910B7" w:rsidRPr="00093294" w:rsidRDefault="00D910B7" w:rsidP="001A6780">
            <w:pPr>
              <w:pStyle w:val="Tabletext"/>
            </w:pPr>
            <w:r w:rsidRPr="00D910B7">
              <w:t>Chapter</w:t>
            </w:r>
            <w:r>
              <w:t xml:space="preserve"> 1</w:t>
            </w:r>
          </w:p>
        </w:tc>
        <w:tc>
          <w:tcPr>
            <w:tcW w:w="587" w:type="dxa"/>
          </w:tcPr>
          <w:p w14:paraId="13EE0F28" w14:textId="487F9608" w:rsidR="00D910B7" w:rsidRPr="00093294" w:rsidRDefault="00D910B7" w:rsidP="001A6780">
            <w:pPr>
              <w:pStyle w:val="Tabletext"/>
            </w:pPr>
            <w:r>
              <w:t>4</w:t>
            </w:r>
          </w:p>
        </w:tc>
      </w:tr>
      <w:tr w:rsidR="001A6780" w:rsidRPr="00093294" w14:paraId="4E721A18" w14:textId="77777777" w:rsidTr="00D910B7">
        <w:trPr>
          <w:tblHeader/>
        </w:trPr>
        <w:tc>
          <w:tcPr>
            <w:tcW w:w="587" w:type="dxa"/>
            <w:tcMar>
              <w:top w:w="28" w:type="dxa"/>
              <w:bottom w:w="28" w:type="dxa"/>
            </w:tcMar>
          </w:tcPr>
          <w:p w14:paraId="51CA322C" w14:textId="77777777" w:rsidR="001A6780" w:rsidRPr="00093294" w:rsidRDefault="001A6780" w:rsidP="001A6780">
            <w:pPr>
              <w:jc w:val="both"/>
              <w:rPr>
                <w:rFonts w:cs="Arial"/>
                <w:sz w:val="20"/>
                <w:szCs w:val="20"/>
              </w:rPr>
            </w:pPr>
          </w:p>
        </w:tc>
        <w:tc>
          <w:tcPr>
            <w:tcW w:w="699" w:type="dxa"/>
            <w:tcMar>
              <w:top w:w="28" w:type="dxa"/>
              <w:bottom w:w="28" w:type="dxa"/>
            </w:tcMar>
          </w:tcPr>
          <w:p w14:paraId="54F390BC" w14:textId="77777777" w:rsidR="001A6780" w:rsidRPr="00093294" w:rsidRDefault="001A6780" w:rsidP="001A6780">
            <w:pPr>
              <w:jc w:val="both"/>
              <w:rPr>
                <w:rFonts w:cs="Arial"/>
                <w:sz w:val="20"/>
                <w:szCs w:val="20"/>
              </w:rPr>
            </w:pPr>
          </w:p>
        </w:tc>
        <w:tc>
          <w:tcPr>
            <w:tcW w:w="893" w:type="dxa"/>
            <w:tcMar>
              <w:top w:w="28" w:type="dxa"/>
              <w:bottom w:w="28" w:type="dxa"/>
            </w:tcMar>
          </w:tcPr>
          <w:p w14:paraId="1F045277" w14:textId="747BE28A" w:rsidR="001A6780" w:rsidRPr="00093294" w:rsidRDefault="00F83046" w:rsidP="00D910B7">
            <w:pPr>
              <w:pStyle w:val="Tabletext"/>
            </w:pPr>
            <w:r>
              <w:t>2</w:t>
            </w:r>
            <w:r w:rsidR="001A6780" w:rsidRPr="00093294">
              <w:t>.</w:t>
            </w:r>
            <w:r w:rsidR="00D910B7">
              <w:t>2.4</w:t>
            </w:r>
          </w:p>
        </w:tc>
        <w:tc>
          <w:tcPr>
            <w:tcW w:w="6304" w:type="dxa"/>
            <w:tcMar>
              <w:top w:w="28" w:type="dxa"/>
              <w:bottom w:w="28" w:type="dxa"/>
            </w:tcMar>
          </w:tcPr>
          <w:p w14:paraId="03DC74BA" w14:textId="3762DBD4" w:rsidR="001A6780" w:rsidRPr="00093294" w:rsidRDefault="00D910B7" w:rsidP="00D910B7">
            <w:pPr>
              <w:pStyle w:val="Tabletext"/>
              <w:jc w:val="right"/>
              <w:rPr>
                <w:rFonts w:cs="Arial"/>
                <w:szCs w:val="20"/>
              </w:rPr>
            </w:pPr>
            <w:r>
              <w:rPr>
                <w:rFonts w:cs="Arial"/>
                <w:szCs w:val="20"/>
              </w:rPr>
              <w:t>Benchmarks to measure success</w:t>
            </w:r>
          </w:p>
        </w:tc>
        <w:tc>
          <w:tcPr>
            <w:tcW w:w="914" w:type="dxa"/>
            <w:tcMar>
              <w:top w:w="28" w:type="dxa"/>
              <w:bottom w:w="28" w:type="dxa"/>
            </w:tcMar>
          </w:tcPr>
          <w:p w14:paraId="3B76C0B6" w14:textId="52CBB208" w:rsidR="001A6780" w:rsidRPr="00093294" w:rsidRDefault="00D910B7" w:rsidP="001A6780">
            <w:pPr>
              <w:pStyle w:val="Tabletext"/>
              <w:rPr>
                <w:rFonts w:cs="Arial"/>
                <w:szCs w:val="20"/>
              </w:rPr>
            </w:pPr>
            <w:r>
              <w:rPr>
                <w:rFonts w:cs="Arial"/>
                <w:szCs w:val="20"/>
              </w:rPr>
              <w:t>2</w:t>
            </w:r>
          </w:p>
        </w:tc>
        <w:tc>
          <w:tcPr>
            <w:tcW w:w="2213" w:type="dxa"/>
          </w:tcPr>
          <w:p w14:paraId="55CBE859" w14:textId="77777777" w:rsidR="001A6780" w:rsidRPr="00093294" w:rsidRDefault="001A6780" w:rsidP="001A6780">
            <w:pPr>
              <w:pStyle w:val="Tabletext"/>
              <w:rPr>
                <w:rFonts w:cs="Arial"/>
                <w:szCs w:val="20"/>
              </w:rPr>
            </w:pPr>
          </w:p>
        </w:tc>
        <w:tc>
          <w:tcPr>
            <w:tcW w:w="2363" w:type="dxa"/>
          </w:tcPr>
          <w:p w14:paraId="0A9D7D32" w14:textId="77777777" w:rsidR="001A6780" w:rsidRPr="00093294" w:rsidRDefault="001A6780" w:rsidP="001A6780">
            <w:pPr>
              <w:pStyle w:val="Tabletext"/>
              <w:rPr>
                <w:rFonts w:cs="Arial"/>
                <w:szCs w:val="20"/>
              </w:rPr>
            </w:pPr>
          </w:p>
        </w:tc>
        <w:tc>
          <w:tcPr>
            <w:tcW w:w="587" w:type="dxa"/>
          </w:tcPr>
          <w:p w14:paraId="56D898FE" w14:textId="61AB7D42" w:rsidR="001A6780" w:rsidRPr="00093294" w:rsidRDefault="00D910B7" w:rsidP="001A6780">
            <w:pPr>
              <w:pStyle w:val="Tabletext"/>
              <w:rPr>
                <w:rFonts w:cs="Arial"/>
                <w:szCs w:val="20"/>
              </w:rPr>
            </w:pPr>
            <w:r>
              <w:rPr>
                <w:rFonts w:cs="Arial"/>
                <w:szCs w:val="20"/>
              </w:rPr>
              <w:t>4</w:t>
            </w:r>
          </w:p>
        </w:tc>
      </w:tr>
    </w:tbl>
    <w:p w14:paraId="0A5FF20C" w14:textId="77777777" w:rsidR="001A6780" w:rsidRPr="00093294" w:rsidRDefault="001A6780" w:rsidP="001A6780">
      <w:pPr>
        <w:pStyle w:val="BodyText"/>
      </w:pPr>
    </w:p>
    <w:p w14:paraId="012A8711" w14:textId="77777777" w:rsidR="00871F1F" w:rsidRDefault="00871F1F" w:rsidP="00871F1F">
      <w:pPr>
        <w:pStyle w:val="BodyText"/>
      </w:pPr>
    </w:p>
    <w:p w14:paraId="2FCE6F10" w14:textId="77777777" w:rsidR="00871F1F" w:rsidRDefault="00871F1F" w:rsidP="00871F1F">
      <w:pPr>
        <w:pStyle w:val="BodyText"/>
      </w:pPr>
    </w:p>
    <w:p w14:paraId="70FE7148" w14:textId="77777777" w:rsidR="00871F1F" w:rsidRPr="00871F1F" w:rsidRDefault="00871F1F" w:rsidP="00871F1F">
      <w:pPr>
        <w:pStyle w:val="BodyText"/>
        <w:sectPr w:rsidR="00871F1F" w:rsidRPr="00871F1F" w:rsidSect="00871F1F">
          <w:headerReference w:type="even" r:id="rId27"/>
          <w:headerReference w:type="default" r:id="rId28"/>
          <w:footerReference w:type="default" r:id="rId29"/>
          <w:headerReference w:type="first" r:id="rId30"/>
          <w:pgSz w:w="16838" w:h="11906" w:orient="landscape" w:code="9"/>
          <w:pgMar w:top="907" w:right="1134" w:bottom="794" w:left="1134" w:header="851" w:footer="851" w:gutter="0"/>
          <w:cols w:space="708"/>
          <w:docGrid w:linePitch="360"/>
        </w:sectPr>
      </w:pPr>
    </w:p>
    <w:p w14:paraId="5420DFB4" w14:textId="2AAD82E3" w:rsidR="00871F1F" w:rsidRPr="00093294" w:rsidRDefault="00D67565" w:rsidP="00D67565">
      <w:pPr>
        <w:pStyle w:val="Module"/>
      </w:pPr>
      <w:bookmarkStart w:id="141" w:name="_Toc471550228"/>
      <w:r>
        <w:lastRenderedPageBreak/>
        <w:t>LEGAL ISSUES</w:t>
      </w:r>
      <w:bookmarkEnd w:id="141"/>
    </w:p>
    <w:p w14:paraId="0C32E212" w14:textId="77777777" w:rsidR="00871F1F" w:rsidRPr="00093294" w:rsidRDefault="00871F1F" w:rsidP="00D67565">
      <w:pPr>
        <w:pStyle w:val="Heading1"/>
        <w:numPr>
          <w:ilvl w:val="0"/>
          <w:numId w:val="30"/>
        </w:numPr>
      </w:pPr>
      <w:bookmarkStart w:id="142" w:name="_Toc471550229"/>
      <w:r w:rsidRPr="00093294">
        <w:t>INTRODUCTION</w:t>
      </w:r>
      <w:bookmarkEnd w:id="142"/>
    </w:p>
    <w:p w14:paraId="171792AD" w14:textId="77777777" w:rsidR="00871F1F" w:rsidRPr="00093294" w:rsidRDefault="00871F1F" w:rsidP="00871F1F">
      <w:pPr>
        <w:pStyle w:val="Heading1separatationline"/>
      </w:pPr>
    </w:p>
    <w:p w14:paraId="7E62AAEB" w14:textId="131E5892" w:rsidR="00871F1F" w:rsidRPr="00093294" w:rsidRDefault="00871F1F" w:rsidP="00871F1F">
      <w:pPr>
        <w:pStyle w:val="BodyText"/>
      </w:pPr>
      <w:r>
        <w:t xml:space="preserve">Module </w:t>
      </w:r>
      <w:r w:rsidR="00D67565">
        <w:t>3</w:t>
      </w:r>
      <w:r w:rsidRPr="00353025">
        <w:t xml:space="preserve"> describes </w:t>
      </w:r>
      <w:r w:rsidR="00D67565" w:rsidRPr="00D67565">
        <w:t>the legal issues to be considered for the complementary use of an historic lighthouse</w:t>
      </w:r>
    </w:p>
    <w:p w14:paraId="2A4402CB" w14:textId="77777777" w:rsidR="00871F1F" w:rsidRPr="00093294" w:rsidRDefault="00871F1F" w:rsidP="00871F1F">
      <w:pPr>
        <w:pStyle w:val="Heading1"/>
      </w:pPr>
      <w:bookmarkStart w:id="143" w:name="_Toc471550230"/>
      <w:r w:rsidRPr="00093294">
        <w:t>SUBJECT FRAMEWORK</w:t>
      </w:r>
      <w:bookmarkEnd w:id="143"/>
    </w:p>
    <w:p w14:paraId="0E2BDE52" w14:textId="77777777" w:rsidR="00871F1F" w:rsidRPr="00093294" w:rsidRDefault="00871F1F" w:rsidP="00871F1F">
      <w:pPr>
        <w:pStyle w:val="Heading1separatationline"/>
      </w:pPr>
    </w:p>
    <w:p w14:paraId="43FCA896" w14:textId="77777777" w:rsidR="00871F1F" w:rsidRPr="00093294" w:rsidRDefault="00871F1F" w:rsidP="00871F1F">
      <w:pPr>
        <w:pStyle w:val="Heading2"/>
      </w:pPr>
      <w:bookmarkStart w:id="144" w:name="_Toc471550231"/>
      <w:r w:rsidRPr="00093294">
        <w:t>Scope</w:t>
      </w:r>
      <w:bookmarkEnd w:id="144"/>
    </w:p>
    <w:p w14:paraId="4EDC5031" w14:textId="77777777" w:rsidR="00871F1F" w:rsidRPr="00093294" w:rsidRDefault="00871F1F" w:rsidP="00871F1F">
      <w:pPr>
        <w:pStyle w:val="Heading2separationline"/>
      </w:pPr>
    </w:p>
    <w:p w14:paraId="74FD4F80" w14:textId="77777777" w:rsidR="00871F1F" w:rsidRPr="00093294" w:rsidRDefault="00871F1F" w:rsidP="00871F1F">
      <w:pPr>
        <w:pStyle w:val="BodyText"/>
      </w:pPr>
      <w:r w:rsidRPr="00093294">
        <w:t xml:space="preserve">The syllabus for this module requires participants to gain </w:t>
      </w:r>
      <w:commentRangeStart w:id="145"/>
      <w:r w:rsidRPr="007C7ADC">
        <w:rPr>
          <w:highlight w:val="yellow"/>
        </w:rPr>
        <w:t>…..</w:t>
      </w:r>
      <w:commentRangeEnd w:id="145"/>
      <w:r>
        <w:rPr>
          <w:rStyle w:val="CommentReference"/>
        </w:rPr>
        <w:commentReference w:id="145"/>
      </w:r>
    </w:p>
    <w:p w14:paraId="34DFCA53" w14:textId="3BA422C6" w:rsidR="00871F1F" w:rsidRPr="00093294" w:rsidRDefault="00871F1F" w:rsidP="00871F1F">
      <w:pPr>
        <w:pStyle w:val="Heading2"/>
      </w:pPr>
      <w:bookmarkStart w:id="146" w:name="_Toc471550232"/>
      <w:r w:rsidRPr="00093294">
        <w:t xml:space="preserve">Aims of Module </w:t>
      </w:r>
      <w:r w:rsidR="007535B8">
        <w:t>3</w:t>
      </w:r>
      <w:bookmarkEnd w:id="146"/>
    </w:p>
    <w:p w14:paraId="0861B07E" w14:textId="77777777" w:rsidR="00871F1F" w:rsidRPr="00093294" w:rsidRDefault="00871F1F" w:rsidP="00871F1F">
      <w:pPr>
        <w:pStyle w:val="Heading2separationline"/>
      </w:pPr>
    </w:p>
    <w:p w14:paraId="26BC7930" w14:textId="3B5F7D89" w:rsidR="00871F1F" w:rsidRPr="00093294" w:rsidRDefault="00871F1F" w:rsidP="00871F1F">
      <w:pPr>
        <w:pStyle w:val="BodyText"/>
      </w:pPr>
      <w:r w:rsidRPr="00093294">
        <w:t xml:space="preserve">On successful completion of </w:t>
      </w:r>
      <w:r w:rsidR="00D910B7">
        <w:t xml:space="preserve">this </w:t>
      </w:r>
      <w:r w:rsidRPr="00093294">
        <w:t xml:space="preserve">module, participants will </w:t>
      </w:r>
      <w:r>
        <w:t>have</w:t>
      </w:r>
      <w:r w:rsidRPr="00353025">
        <w:t xml:space="preserve"> gain</w:t>
      </w:r>
      <w:r>
        <w:t>ed</w:t>
      </w:r>
      <w:r w:rsidRPr="00353025">
        <w:t xml:space="preserve"> a </w:t>
      </w:r>
      <w:r w:rsidR="00D67565">
        <w:rPr>
          <w:b/>
          <w:lang w:eastAsia="de-DE"/>
        </w:rPr>
        <w:t xml:space="preserve">basic </w:t>
      </w:r>
      <w:r w:rsidR="00D67565">
        <w:rPr>
          <w:lang w:eastAsia="de-DE"/>
        </w:rPr>
        <w:t xml:space="preserve">understanding of the legal issues appertaining to the </w:t>
      </w:r>
      <w:r w:rsidR="00D67565">
        <w:rPr>
          <w:rFonts w:cs="Arial"/>
        </w:rPr>
        <w:t>complementary</w:t>
      </w:r>
      <w:r w:rsidR="00D67565">
        <w:rPr>
          <w:lang w:eastAsia="de-DE"/>
        </w:rPr>
        <w:t xml:space="preserve"> use of an historic lighthouse and a </w:t>
      </w:r>
      <w:r w:rsidR="00D67565" w:rsidRPr="005C4C5F">
        <w:rPr>
          <w:b/>
          <w:lang w:eastAsia="de-DE"/>
        </w:rPr>
        <w:t>satisfactory</w:t>
      </w:r>
      <w:r w:rsidR="00D67565">
        <w:rPr>
          <w:lang w:eastAsia="de-DE"/>
        </w:rPr>
        <w:t xml:space="preserve"> </w:t>
      </w:r>
      <w:r w:rsidR="00D67565" w:rsidRPr="005C4C5F">
        <w:rPr>
          <w:lang w:eastAsia="de-DE"/>
        </w:rPr>
        <w:t>understanding</w:t>
      </w:r>
      <w:r w:rsidR="00D67565">
        <w:rPr>
          <w:lang w:eastAsia="de-DE"/>
        </w:rPr>
        <w:t xml:space="preserve"> of joint risk assessments appertaining to the </w:t>
      </w:r>
      <w:r w:rsidR="00D67565">
        <w:rPr>
          <w:rFonts w:cs="Arial"/>
        </w:rPr>
        <w:t>complementary</w:t>
      </w:r>
      <w:r w:rsidR="00D67565">
        <w:rPr>
          <w:lang w:eastAsia="de-DE"/>
        </w:rPr>
        <w:t xml:space="preserve"> use of historic lighthouse</w:t>
      </w:r>
      <w:r w:rsidRPr="00353025">
        <w:t>.</w:t>
      </w:r>
    </w:p>
    <w:p w14:paraId="2781EEBF" w14:textId="77777777" w:rsidR="00871F1F" w:rsidRPr="00093294" w:rsidRDefault="00871F1F" w:rsidP="00871F1F">
      <w:pPr>
        <w:pStyle w:val="BodyText"/>
      </w:pPr>
    </w:p>
    <w:p w14:paraId="3EB0D3BA" w14:textId="77777777" w:rsidR="00871F1F" w:rsidRPr="00093294" w:rsidRDefault="00871F1F" w:rsidP="00871F1F">
      <w:pPr>
        <w:pStyle w:val="BodyText"/>
        <w:sectPr w:rsidR="00871F1F" w:rsidRPr="00093294" w:rsidSect="00292085">
          <w:pgSz w:w="11906" w:h="16838" w:code="9"/>
          <w:pgMar w:top="1134" w:right="794" w:bottom="1134" w:left="907" w:header="851" w:footer="851" w:gutter="0"/>
          <w:cols w:space="708"/>
          <w:docGrid w:linePitch="360"/>
        </w:sectPr>
      </w:pPr>
    </w:p>
    <w:p w14:paraId="5C21CEE4" w14:textId="1F1EA96E" w:rsidR="001A6780" w:rsidRPr="00093294" w:rsidRDefault="001A6780" w:rsidP="001A6780">
      <w:pPr>
        <w:pStyle w:val="Heading1"/>
      </w:pPr>
      <w:bookmarkStart w:id="147" w:name="_Toc471550233"/>
      <w:r w:rsidRPr="00093294">
        <w:lastRenderedPageBreak/>
        <w:t>DETAILE</w:t>
      </w:r>
      <w:r>
        <w:t>D TEACHING SYLLABUS FOR MODULE 3</w:t>
      </w:r>
      <w:r w:rsidRPr="00093294">
        <w:t xml:space="preserve"> – </w:t>
      </w:r>
      <w:r w:rsidR="00F83046" w:rsidRPr="00F83046">
        <w:t>LEGAL ISSUES</w:t>
      </w:r>
      <w:bookmarkEnd w:id="147"/>
    </w:p>
    <w:p w14:paraId="180ADEDE" w14:textId="77777777" w:rsidR="001A6780" w:rsidRPr="00093294" w:rsidRDefault="001A6780" w:rsidP="001A6780">
      <w:pPr>
        <w:pStyle w:val="Heading1separatationline"/>
      </w:pPr>
    </w:p>
    <w:p w14:paraId="74149C8C" w14:textId="0A4876EC" w:rsidR="001A6780" w:rsidRPr="00093294" w:rsidRDefault="001A6780" w:rsidP="001A6780">
      <w:pPr>
        <w:pStyle w:val="Tablecaption"/>
        <w:jc w:val="center"/>
      </w:pPr>
      <w:bookmarkStart w:id="148" w:name="_Toc471550257"/>
      <w:r w:rsidRPr="00093294">
        <w:t xml:space="preserve">Detailed Teaching Syllabus - </w:t>
      </w:r>
      <w:r>
        <w:t>Module 3</w:t>
      </w:r>
      <w:bookmarkEnd w:id="148"/>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1A6780" w:rsidRPr="00093294" w14:paraId="555E6F19" w14:textId="77777777" w:rsidTr="001A6780">
        <w:trPr>
          <w:cantSplit/>
          <w:trHeight w:val="1314"/>
          <w:tblHeader/>
        </w:trPr>
        <w:tc>
          <w:tcPr>
            <w:tcW w:w="587" w:type="dxa"/>
            <w:tcMar>
              <w:top w:w="28" w:type="dxa"/>
              <w:bottom w:w="28" w:type="dxa"/>
            </w:tcMar>
            <w:textDirection w:val="btLr"/>
            <w:vAlign w:val="center"/>
          </w:tcPr>
          <w:p w14:paraId="55C6A603"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40DBA45F"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453D9DD6"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67DD05F6"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253AABCD"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56DD8D7F"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0C8A198E" w14:textId="77777777" w:rsidR="001A6780" w:rsidRPr="00093294" w:rsidRDefault="001A6780" w:rsidP="001A6780">
            <w:pPr>
              <w:pStyle w:val="Tableheading"/>
              <w:rPr>
                <w:lang w:val="en-GB"/>
              </w:rPr>
            </w:pPr>
            <w:r w:rsidRPr="00093294">
              <w:rPr>
                <w:lang w:val="en-GB"/>
              </w:rPr>
              <w:t>References</w:t>
            </w:r>
          </w:p>
          <w:p w14:paraId="29031CF3" w14:textId="77777777" w:rsidR="001A6780" w:rsidRPr="00093294" w:rsidRDefault="001A6780" w:rsidP="001A6780">
            <w:pPr>
              <w:pStyle w:val="Tableheading"/>
              <w:rPr>
                <w:lang w:val="en-GB"/>
              </w:rPr>
            </w:pPr>
          </w:p>
          <w:p w14:paraId="777A713D" w14:textId="77777777" w:rsidR="001A6780" w:rsidRPr="00093294" w:rsidRDefault="001A6780" w:rsidP="001A6780">
            <w:pPr>
              <w:pStyle w:val="Tableheading"/>
              <w:rPr>
                <w:lang w:val="en-GB"/>
              </w:rPr>
            </w:pPr>
            <w:r w:rsidRPr="00093294">
              <w:rPr>
                <w:lang w:val="en-GB"/>
              </w:rPr>
              <w:t>Rec = Recommendation</w:t>
            </w:r>
          </w:p>
          <w:p w14:paraId="2F571EA2"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3C3EEEDD" w14:textId="77777777" w:rsidR="001A6780" w:rsidRPr="00093294" w:rsidRDefault="001A6780" w:rsidP="001A6780">
            <w:pPr>
              <w:pStyle w:val="Tableheading"/>
              <w:rPr>
                <w:lang w:val="en-GB"/>
              </w:rPr>
            </w:pPr>
            <w:r w:rsidRPr="00093294">
              <w:rPr>
                <w:lang w:val="en-GB"/>
              </w:rPr>
              <w:t>Lecture No.</w:t>
            </w:r>
          </w:p>
        </w:tc>
      </w:tr>
      <w:tr w:rsidR="001A6780" w:rsidRPr="00093294" w14:paraId="2079F545" w14:textId="77777777" w:rsidTr="001A6780">
        <w:tc>
          <w:tcPr>
            <w:tcW w:w="587" w:type="dxa"/>
            <w:tcMar>
              <w:top w:w="28" w:type="dxa"/>
              <w:bottom w:w="28" w:type="dxa"/>
            </w:tcMar>
          </w:tcPr>
          <w:p w14:paraId="22D8F19E" w14:textId="4BFC4ECD" w:rsidR="001A6780" w:rsidRPr="00093294" w:rsidRDefault="00F83046" w:rsidP="001A6780">
            <w:pPr>
              <w:pStyle w:val="Tabletext"/>
              <w:rPr>
                <w:b/>
              </w:rPr>
            </w:pPr>
            <w:r>
              <w:rPr>
                <w:b/>
              </w:rPr>
              <w:t>3</w:t>
            </w:r>
          </w:p>
        </w:tc>
        <w:tc>
          <w:tcPr>
            <w:tcW w:w="699" w:type="dxa"/>
            <w:shd w:val="clear" w:color="auto" w:fill="94D9D5"/>
            <w:tcMar>
              <w:top w:w="28" w:type="dxa"/>
              <w:bottom w:w="28" w:type="dxa"/>
            </w:tcMar>
          </w:tcPr>
          <w:p w14:paraId="77BA0493"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364E74DD" w14:textId="77777777" w:rsidR="001A6780" w:rsidRPr="00093294" w:rsidRDefault="001A6780" w:rsidP="001A6780">
            <w:pPr>
              <w:pStyle w:val="Tabletext"/>
              <w:rPr>
                <w:b/>
              </w:rPr>
            </w:pPr>
          </w:p>
        </w:tc>
        <w:tc>
          <w:tcPr>
            <w:tcW w:w="6785" w:type="dxa"/>
            <w:tcMar>
              <w:top w:w="28" w:type="dxa"/>
              <w:bottom w:w="28" w:type="dxa"/>
            </w:tcMar>
          </w:tcPr>
          <w:p w14:paraId="7AE606B1" w14:textId="50984E4E" w:rsidR="001A6780" w:rsidRPr="00093294" w:rsidRDefault="00F83046" w:rsidP="001A6780">
            <w:pPr>
              <w:pStyle w:val="Tabletext"/>
              <w:jc w:val="center"/>
              <w:rPr>
                <w:b/>
              </w:rPr>
            </w:pPr>
            <w:r w:rsidRPr="00F83046">
              <w:rPr>
                <w:b/>
              </w:rPr>
              <w:t>LEGAL ISSUES</w:t>
            </w:r>
            <w:r w:rsidR="001A6780" w:rsidRPr="00093294">
              <w:rPr>
                <w:b/>
              </w:rPr>
              <w:t xml:space="preserve"> </w:t>
            </w:r>
          </w:p>
        </w:tc>
        <w:tc>
          <w:tcPr>
            <w:tcW w:w="6214" w:type="dxa"/>
            <w:gridSpan w:val="4"/>
            <w:vMerge w:val="restart"/>
            <w:shd w:val="clear" w:color="auto" w:fill="94D9D5"/>
            <w:tcMar>
              <w:top w:w="28" w:type="dxa"/>
              <w:bottom w:w="28" w:type="dxa"/>
            </w:tcMar>
          </w:tcPr>
          <w:p w14:paraId="659BAE48" w14:textId="77777777" w:rsidR="001A6780" w:rsidRPr="00093294" w:rsidRDefault="001A6780" w:rsidP="001A6780">
            <w:pPr>
              <w:pStyle w:val="Tabletext"/>
            </w:pPr>
          </w:p>
        </w:tc>
      </w:tr>
      <w:tr w:rsidR="001A6780" w:rsidRPr="00093294" w14:paraId="0E4B768C" w14:textId="77777777" w:rsidTr="001A6780">
        <w:trPr>
          <w:trHeight w:val="330"/>
        </w:trPr>
        <w:tc>
          <w:tcPr>
            <w:tcW w:w="587" w:type="dxa"/>
            <w:tcMar>
              <w:top w:w="28" w:type="dxa"/>
              <w:bottom w:w="28" w:type="dxa"/>
            </w:tcMar>
          </w:tcPr>
          <w:p w14:paraId="01C32E3D" w14:textId="77777777" w:rsidR="001A6780" w:rsidRPr="00093294" w:rsidRDefault="001A6780" w:rsidP="001A6780">
            <w:pPr>
              <w:pStyle w:val="Tabletext"/>
              <w:rPr>
                <w:b/>
              </w:rPr>
            </w:pPr>
          </w:p>
        </w:tc>
        <w:tc>
          <w:tcPr>
            <w:tcW w:w="699" w:type="dxa"/>
            <w:tcMar>
              <w:top w:w="28" w:type="dxa"/>
              <w:bottom w:w="28" w:type="dxa"/>
            </w:tcMar>
          </w:tcPr>
          <w:p w14:paraId="37D1894A" w14:textId="159250D8" w:rsidR="001A6780" w:rsidRPr="00093294" w:rsidRDefault="00F83046" w:rsidP="001A6780">
            <w:pPr>
              <w:pStyle w:val="Tabletext"/>
              <w:rPr>
                <w:b/>
              </w:rPr>
            </w:pPr>
            <w:r>
              <w:rPr>
                <w:b/>
              </w:rPr>
              <w:t>3</w:t>
            </w:r>
            <w:r w:rsidR="001A6780" w:rsidRPr="00093294">
              <w:rPr>
                <w:b/>
              </w:rPr>
              <w:t>.1</w:t>
            </w:r>
          </w:p>
        </w:tc>
        <w:tc>
          <w:tcPr>
            <w:tcW w:w="898" w:type="dxa"/>
            <w:vMerge/>
            <w:shd w:val="clear" w:color="auto" w:fill="94D9D5"/>
            <w:tcMar>
              <w:top w:w="28" w:type="dxa"/>
              <w:bottom w:w="28" w:type="dxa"/>
            </w:tcMar>
          </w:tcPr>
          <w:p w14:paraId="7C8CBF63" w14:textId="77777777" w:rsidR="001A6780" w:rsidRPr="00093294" w:rsidRDefault="001A6780" w:rsidP="001A6780">
            <w:pPr>
              <w:pStyle w:val="Tabletext"/>
              <w:rPr>
                <w:b/>
              </w:rPr>
            </w:pPr>
          </w:p>
        </w:tc>
        <w:tc>
          <w:tcPr>
            <w:tcW w:w="6785" w:type="dxa"/>
            <w:tcMar>
              <w:top w:w="28" w:type="dxa"/>
              <w:bottom w:w="28" w:type="dxa"/>
            </w:tcMar>
          </w:tcPr>
          <w:p w14:paraId="3E973233" w14:textId="7EEF9B56" w:rsidR="001A6780" w:rsidRPr="00093294" w:rsidRDefault="00D910B7" w:rsidP="001A6780">
            <w:pPr>
              <w:pStyle w:val="Tabletext"/>
              <w:rPr>
                <w:b/>
              </w:rPr>
            </w:pPr>
            <w:r w:rsidRPr="00D910B7">
              <w:rPr>
                <w:b/>
              </w:rPr>
              <w:t>Ownership rights and legal restrictions</w:t>
            </w:r>
          </w:p>
        </w:tc>
        <w:tc>
          <w:tcPr>
            <w:tcW w:w="6214" w:type="dxa"/>
            <w:gridSpan w:val="4"/>
            <w:vMerge/>
            <w:shd w:val="clear" w:color="auto" w:fill="94D9D5"/>
            <w:tcMar>
              <w:top w:w="28" w:type="dxa"/>
              <w:bottom w:w="28" w:type="dxa"/>
            </w:tcMar>
          </w:tcPr>
          <w:p w14:paraId="496DA478" w14:textId="77777777" w:rsidR="001A6780" w:rsidRPr="00093294" w:rsidRDefault="001A6780" w:rsidP="001A6780">
            <w:pPr>
              <w:pStyle w:val="Tabletext"/>
            </w:pPr>
          </w:p>
        </w:tc>
      </w:tr>
      <w:tr w:rsidR="00D910B7" w:rsidRPr="00093294" w14:paraId="05EA5308" w14:textId="77777777" w:rsidTr="001A6780">
        <w:tc>
          <w:tcPr>
            <w:tcW w:w="587" w:type="dxa"/>
            <w:tcMar>
              <w:top w:w="28" w:type="dxa"/>
              <w:bottom w:w="28" w:type="dxa"/>
            </w:tcMar>
          </w:tcPr>
          <w:p w14:paraId="000FA25E" w14:textId="77777777" w:rsidR="00D910B7" w:rsidRPr="00093294" w:rsidRDefault="00D910B7" w:rsidP="001A6780">
            <w:pPr>
              <w:pStyle w:val="Tabletext"/>
            </w:pPr>
          </w:p>
        </w:tc>
        <w:tc>
          <w:tcPr>
            <w:tcW w:w="699" w:type="dxa"/>
            <w:tcMar>
              <w:top w:w="28" w:type="dxa"/>
              <w:bottom w:w="28" w:type="dxa"/>
            </w:tcMar>
          </w:tcPr>
          <w:p w14:paraId="72D4AAE4" w14:textId="77777777" w:rsidR="00D910B7" w:rsidRPr="00093294" w:rsidRDefault="00D910B7" w:rsidP="001A6780">
            <w:pPr>
              <w:pStyle w:val="Tabletext"/>
            </w:pPr>
          </w:p>
        </w:tc>
        <w:tc>
          <w:tcPr>
            <w:tcW w:w="898" w:type="dxa"/>
            <w:tcMar>
              <w:top w:w="28" w:type="dxa"/>
              <w:bottom w:w="28" w:type="dxa"/>
            </w:tcMar>
          </w:tcPr>
          <w:p w14:paraId="63ACD640" w14:textId="52FB1093" w:rsidR="00D910B7" w:rsidRPr="00093294" w:rsidRDefault="00D910B7" w:rsidP="001A6780">
            <w:pPr>
              <w:pStyle w:val="Tabletext"/>
            </w:pPr>
            <w:r>
              <w:t>3</w:t>
            </w:r>
            <w:r w:rsidRPr="00093294">
              <w:t>.1.1</w:t>
            </w:r>
          </w:p>
        </w:tc>
        <w:tc>
          <w:tcPr>
            <w:tcW w:w="6785" w:type="dxa"/>
            <w:tcMar>
              <w:top w:w="28" w:type="dxa"/>
              <w:bottom w:w="28" w:type="dxa"/>
            </w:tcMar>
          </w:tcPr>
          <w:p w14:paraId="78A4529A" w14:textId="237DB5CA" w:rsidR="00D910B7" w:rsidRPr="00093294" w:rsidRDefault="00D910B7" w:rsidP="001A6780">
            <w:pPr>
              <w:pStyle w:val="Tabletext"/>
              <w:jc w:val="right"/>
            </w:pPr>
            <w:r w:rsidRPr="00D910B7">
              <w:t>Overview of national legislation and planning laws</w:t>
            </w:r>
          </w:p>
        </w:tc>
        <w:tc>
          <w:tcPr>
            <w:tcW w:w="949" w:type="dxa"/>
            <w:tcMar>
              <w:top w:w="28" w:type="dxa"/>
              <w:bottom w:w="28" w:type="dxa"/>
            </w:tcMar>
            <w:vAlign w:val="center"/>
          </w:tcPr>
          <w:p w14:paraId="5301D9BA" w14:textId="05CF82C9" w:rsidR="00D910B7" w:rsidRPr="00093294" w:rsidRDefault="00D910B7" w:rsidP="001A6780">
            <w:pPr>
              <w:pStyle w:val="Tabletext"/>
            </w:pPr>
            <w:r>
              <w:t>1</w:t>
            </w:r>
          </w:p>
        </w:tc>
        <w:tc>
          <w:tcPr>
            <w:tcW w:w="2268" w:type="dxa"/>
            <w:vAlign w:val="center"/>
          </w:tcPr>
          <w:p w14:paraId="090A911C" w14:textId="255BFE46" w:rsidR="00D910B7" w:rsidRPr="00093294" w:rsidRDefault="00D910B7" w:rsidP="001A6780">
            <w:pPr>
              <w:pStyle w:val="Tabletext"/>
            </w:pPr>
          </w:p>
        </w:tc>
        <w:tc>
          <w:tcPr>
            <w:tcW w:w="2410" w:type="dxa"/>
            <w:vAlign w:val="center"/>
          </w:tcPr>
          <w:p w14:paraId="756D9F28" w14:textId="5E73ECE8" w:rsidR="00D910B7" w:rsidRPr="00093294" w:rsidRDefault="00D910B7" w:rsidP="001A6780">
            <w:pPr>
              <w:pStyle w:val="Tabletext"/>
            </w:pPr>
            <w:r>
              <w:t>IALA Lighthouse</w:t>
            </w:r>
          </w:p>
        </w:tc>
        <w:tc>
          <w:tcPr>
            <w:tcW w:w="587" w:type="dxa"/>
            <w:vAlign w:val="center"/>
          </w:tcPr>
          <w:p w14:paraId="097FC662" w14:textId="18DDED6B" w:rsidR="00D910B7" w:rsidRPr="00093294" w:rsidRDefault="00D910B7" w:rsidP="001A6780">
            <w:pPr>
              <w:pStyle w:val="Tabletext"/>
            </w:pPr>
            <w:r>
              <w:t>5</w:t>
            </w:r>
          </w:p>
        </w:tc>
      </w:tr>
      <w:tr w:rsidR="00D910B7" w:rsidRPr="00093294" w14:paraId="0A39AC0D" w14:textId="77777777" w:rsidTr="00A80ADE">
        <w:tc>
          <w:tcPr>
            <w:tcW w:w="587" w:type="dxa"/>
            <w:tcMar>
              <w:top w:w="28" w:type="dxa"/>
              <w:bottom w:w="28" w:type="dxa"/>
            </w:tcMar>
          </w:tcPr>
          <w:p w14:paraId="3E3B9950" w14:textId="77777777" w:rsidR="00D910B7" w:rsidRPr="00093294" w:rsidRDefault="00D910B7" w:rsidP="001A6780">
            <w:pPr>
              <w:pStyle w:val="Tabletext"/>
            </w:pPr>
          </w:p>
        </w:tc>
        <w:tc>
          <w:tcPr>
            <w:tcW w:w="699" w:type="dxa"/>
            <w:tcMar>
              <w:top w:w="28" w:type="dxa"/>
              <w:bottom w:w="28" w:type="dxa"/>
            </w:tcMar>
          </w:tcPr>
          <w:p w14:paraId="0F756948" w14:textId="77777777" w:rsidR="00D910B7" w:rsidRPr="00093294" w:rsidRDefault="00D910B7" w:rsidP="001A6780">
            <w:pPr>
              <w:pStyle w:val="Tabletext"/>
            </w:pPr>
          </w:p>
        </w:tc>
        <w:tc>
          <w:tcPr>
            <w:tcW w:w="898" w:type="dxa"/>
            <w:tcMar>
              <w:top w:w="28" w:type="dxa"/>
              <w:bottom w:w="28" w:type="dxa"/>
            </w:tcMar>
          </w:tcPr>
          <w:p w14:paraId="2654B31E" w14:textId="5457311E" w:rsidR="00D910B7" w:rsidRDefault="00D910B7" w:rsidP="001A6780">
            <w:pPr>
              <w:pStyle w:val="Tabletext"/>
            </w:pPr>
            <w:r>
              <w:t>3</w:t>
            </w:r>
            <w:r w:rsidRPr="00093294">
              <w:t>.1.2</w:t>
            </w:r>
          </w:p>
        </w:tc>
        <w:tc>
          <w:tcPr>
            <w:tcW w:w="6785" w:type="dxa"/>
            <w:tcMar>
              <w:top w:w="28" w:type="dxa"/>
              <w:bottom w:w="28" w:type="dxa"/>
            </w:tcMar>
          </w:tcPr>
          <w:p w14:paraId="1A685613" w14:textId="458D45B2" w:rsidR="00D910B7" w:rsidRPr="00093294" w:rsidRDefault="00D910B7" w:rsidP="001A6780">
            <w:pPr>
              <w:pStyle w:val="Tabletext"/>
              <w:jc w:val="right"/>
            </w:pPr>
            <w:r w:rsidRPr="00D910B7">
              <w:t>Site ownership and rights of acces</w:t>
            </w:r>
            <w:r>
              <w:t>s</w:t>
            </w:r>
          </w:p>
        </w:tc>
        <w:tc>
          <w:tcPr>
            <w:tcW w:w="949" w:type="dxa"/>
            <w:tcMar>
              <w:top w:w="28" w:type="dxa"/>
              <w:bottom w:w="28" w:type="dxa"/>
            </w:tcMar>
            <w:vAlign w:val="center"/>
          </w:tcPr>
          <w:p w14:paraId="2FBAD804" w14:textId="04D906F4" w:rsidR="00D910B7" w:rsidRPr="00093294" w:rsidRDefault="00D910B7" w:rsidP="001A6780">
            <w:pPr>
              <w:pStyle w:val="Tabletext"/>
            </w:pPr>
            <w:r>
              <w:t>1</w:t>
            </w:r>
          </w:p>
        </w:tc>
        <w:tc>
          <w:tcPr>
            <w:tcW w:w="2268" w:type="dxa"/>
            <w:vAlign w:val="center"/>
          </w:tcPr>
          <w:p w14:paraId="2DFDE560" w14:textId="77777777" w:rsidR="00D910B7" w:rsidRPr="00093294" w:rsidRDefault="00D910B7" w:rsidP="001A6780">
            <w:pPr>
              <w:pStyle w:val="Tabletext"/>
            </w:pPr>
          </w:p>
        </w:tc>
        <w:tc>
          <w:tcPr>
            <w:tcW w:w="2410" w:type="dxa"/>
          </w:tcPr>
          <w:p w14:paraId="00555824" w14:textId="124D0684" w:rsidR="00D910B7" w:rsidRPr="00093294" w:rsidRDefault="00D910B7" w:rsidP="001A6780">
            <w:pPr>
              <w:pStyle w:val="Tabletext"/>
            </w:pPr>
            <w:r w:rsidRPr="00D910B7">
              <w:t>Conservation Manual</w:t>
            </w:r>
          </w:p>
        </w:tc>
        <w:tc>
          <w:tcPr>
            <w:tcW w:w="587" w:type="dxa"/>
            <w:vAlign w:val="center"/>
          </w:tcPr>
          <w:p w14:paraId="6522FC65" w14:textId="14E9EFB9" w:rsidR="00D910B7" w:rsidRPr="00093294" w:rsidRDefault="00D910B7" w:rsidP="001A6780">
            <w:pPr>
              <w:pStyle w:val="Tabletext"/>
            </w:pPr>
            <w:r>
              <w:t>5</w:t>
            </w:r>
          </w:p>
        </w:tc>
      </w:tr>
      <w:tr w:rsidR="00D910B7" w:rsidRPr="00093294" w14:paraId="612D0CAE" w14:textId="77777777" w:rsidTr="00A80ADE">
        <w:tc>
          <w:tcPr>
            <w:tcW w:w="587" w:type="dxa"/>
            <w:tcMar>
              <w:top w:w="28" w:type="dxa"/>
              <w:bottom w:w="28" w:type="dxa"/>
            </w:tcMar>
          </w:tcPr>
          <w:p w14:paraId="7A0A1B7F" w14:textId="77777777" w:rsidR="00D910B7" w:rsidRPr="00093294" w:rsidRDefault="00D910B7" w:rsidP="001A6780">
            <w:pPr>
              <w:pStyle w:val="Tabletext"/>
            </w:pPr>
          </w:p>
        </w:tc>
        <w:tc>
          <w:tcPr>
            <w:tcW w:w="699" w:type="dxa"/>
            <w:tcMar>
              <w:top w:w="28" w:type="dxa"/>
              <w:bottom w:w="28" w:type="dxa"/>
            </w:tcMar>
          </w:tcPr>
          <w:p w14:paraId="70CDDB02" w14:textId="77777777" w:rsidR="00D910B7" w:rsidRPr="00093294" w:rsidRDefault="00D910B7" w:rsidP="001A6780">
            <w:pPr>
              <w:pStyle w:val="Tabletext"/>
            </w:pPr>
          </w:p>
        </w:tc>
        <w:tc>
          <w:tcPr>
            <w:tcW w:w="898" w:type="dxa"/>
            <w:tcMar>
              <w:top w:w="28" w:type="dxa"/>
              <w:bottom w:w="28" w:type="dxa"/>
            </w:tcMar>
          </w:tcPr>
          <w:p w14:paraId="2457CFF1" w14:textId="4F162CFD" w:rsidR="00D910B7" w:rsidRDefault="00D910B7" w:rsidP="001A6780">
            <w:pPr>
              <w:pStyle w:val="Tabletext"/>
            </w:pPr>
            <w:r>
              <w:t>3</w:t>
            </w:r>
            <w:r w:rsidRPr="00093294">
              <w:t>.1.</w:t>
            </w:r>
            <w:r>
              <w:t>3</w:t>
            </w:r>
          </w:p>
        </w:tc>
        <w:tc>
          <w:tcPr>
            <w:tcW w:w="6785" w:type="dxa"/>
            <w:tcMar>
              <w:top w:w="28" w:type="dxa"/>
              <w:bottom w:w="28" w:type="dxa"/>
            </w:tcMar>
          </w:tcPr>
          <w:p w14:paraId="57D11FE6" w14:textId="461AD695" w:rsidR="00D910B7" w:rsidRPr="00093294" w:rsidRDefault="00D910B7" w:rsidP="001A6780">
            <w:pPr>
              <w:pStyle w:val="Tabletext"/>
              <w:jc w:val="right"/>
            </w:pPr>
            <w:r w:rsidRPr="00D910B7">
              <w:t>Possible legal restrictions</w:t>
            </w:r>
          </w:p>
        </w:tc>
        <w:tc>
          <w:tcPr>
            <w:tcW w:w="949" w:type="dxa"/>
            <w:tcMar>
              <w:top w:w="28" w:type="dxa"/>
              <w:bottom w:w="28" w:type="dxa"/>
            </w:tcMar>
            <w:vAlign w:val="center"/>
          </w:tcPr>
          <w:p w14:paraId="0CC1A21C" w14:textId="14EC7F62" w:rsidR="00D910B7" w:rsidRPr="00093294" w:rsidRDefault="00D910B7" w:rsidP="001A6780">
            <w:pPr>
              <w:pStyle w:val="Tabletext"/>
            </w:pPr>
            <w:r>
              <w:t>1</w:t>
            </w:r>
          </w:p>
        </w:tc>
        <w:tc>
          <w:tcPr>
            <w:tcW w:w="2268" w:type="dxa"/>
            <w:vAlign w:val="center"/>
          </w:tcPr>
          <w:p w14:paraId="7B74C0B1" w14:textId="77777777" w:rsidR="00D910B7" w:rsidRPr="00093294" w:rsidRDefault="00D910B7" w:rsidP="001A6780">
            <w:pPr>
              <w:pStyle w:val="Tabletext"/>
            </w:pPr>
          </w:p>
        </w:tc>
        <w:tc>
          <w:tcPr>
            <w:tcW w:w="2410" w:type="dxa"/>
          </w:tcPr>
          <w:p w14:paraId="4911532A" w14:textId="738D9018" w:rsidR="00D910B7" w:rsidRPr="00093294" w:rsidRDefault="00D910B7" w:rsidP="001A6780">
            <w:pPr>
              <w:pStyle w:val="Tabletext"/>
            </w:pPr>
            <w:r w:rsidRPr="00D910B7">
              <w:t>Chapter</w:t>
            </w:r>
            <w:r>
              <w:t xml:space="preserve"> 2</w:t>
            </w:r>
          </w:p>
        </w:tc>
        <w:tc>
          <w:tcPr>
            <w:tcW w:w="587" w:type="dxa"/>
            <w:vAlign w:val="center"/>
          </w:tcPr>
          <w:p w14:paraId="38B05EAE" w14:textId="6D9E5B7B" w:rsidR="00D910B7" w:rsidRPr="00093294" w:rsidRDefault="00D910B7" w:rsidP="001A6780">
            <w:pPr>
              <w:pStyle w:val="Tabletext"/>
            </w:pPr>
            <w:r>
              <w:t>5</w:t>
            </w:r>
          </w:p>
        </w:tc>
      </w:tr>
      <w:tr w:rsidR="001A6780" w:rsidRPr="00093294" w14:paraId="0320F9B3" w14:textId="77777777" w:rsidTr="001A6780">
        <w:tc>
          <w:tcPr>
            <w:tcW w:w="587" w:type="dxa"/>
            <w:tcMar>
              <w:top w:w="28" w:type="dxa"/>
              <w:bottom w:w="28" w:type="dxa"/>
            </w:tcMar>
          </w:tcPr>
          <w:p w14:paraId="097FFA94" w14:textId="77777777" w:rsidR="001A6780" w:rsidRPr="00093294" w:rsidRDefault="001A6780" w:rsidP="001A6780">
            <w:pPr>
              <w:pStyle w:val="Tabletext"/>
            </w:pPr>
          </w:p>
        </w:tc>
        <w:tc>
          <w:tcPr>
            <w:tcW w:w="699" w:type="dxa"/>
            <w:tcMar>
              <w:top w:w="28" w:type="dxa"/>
              <w:bottom w:w="28" w:type="dxa"/>
            </w:tcMar>
          </w:tcPr>
          <w:p w14:paraId="0DBCBABD" w14:textId="77777777" w:rsidR="001A6780" w:rsidRPr="00093294" w:rsidRDefault="001A6780" w:rsidP="001A6780">
            <w:pPr>
              <w:pStyle w:val="Tabletext"/>
            </w:pPr>
          </w:p>
        </w:tc>
        <w:tc>
          <w:tcPr>
            <w:tcW w:w="898" w:type="dxa"/>
            <w:tcMar>
              <w:top w:w="28" w:type="dxa"/>
              <w:bottom w:w="28" w:type="dxa"/>
            </w:tcMar>
          </w:tcPr>
          <w:p w14:paraId="1C549644" w14:textId="2342C35F" w:rsidR="001A6780" w:rsidRPr="00093294" w:rsidRDefault="00D910B7" w:rsidP="001A6780">
            <w:pPr>
              <w:pStyle w:val="Tabletext"/>
            </w:pPr>
            <w:r>
              <w:t>3</w:t>
            </w:r>
            <w:r w:rsidRPr="00093294">
              <w:t>.1.</w:t>
            </w:r>
            <w:r>
              <w:t>4</w:t>
            </w:r>
          </w:p>
        </w:tc>
        <w:tc>
          <w:tcPr>
            <w:tcW w:w="6785" w:type="dxa"/>
            <w:tcMar>
              <w:top w:w="28" w:type="dxa"/>
              <w:bottom w:w="28" w:type="dxa"/>
            </w:tcMar>
          </w:tcPr>
          <w:p w14:paraId="74156B9E" w14:textId="25B0AC52" w:rsidR="001A6780" w:rsidRPr="00093294" w:rsidRDefault="00D910B7" w:rsidP="001A6780">
            <w:pPr>
              <w:pStyle w:val="Tabletext"/>
              <w:jc w:val="right"/>
            </w:pPr>
            <w:r>
              <w:rPr>
                <w:rFonts w:cs="Arial"/>
                <w:szCs w:val="20"/>
              </w:rPr>
              <w:t>Legal agreements</w:t>
            </w:r>
          </w:p>
        </w:tc>
        <w:tc>
          <w:tcPr>
            <w:tcW w:w="949" w:type="dxa"/>
            <w:tcMar>
              <w:top w:w="28" w:type="dxa"/>
              <w:bottom w:w="28" w:type="dxa"/>
            </w:tcMar>
          </w:tcPr>
          <w:p w14:paraId="74CE8016" w14:textId="4FDF83AE" w:rsidR="001A6780" w:rsidRPr="00093294" w:rsidRDefault="00D910B7" w:rsidP="001A6780">
            <w:pPr>
              <w:pStyle w:val="Tabletext"/>
            </w:pPr>
            <w:r>
              <w:t>1</w:t>
            </w:r>
          </w:p>
        </w:tc>
        <w:tc>
          <w:tcPr>
            <w:tcW w:w="2268" w:type="dxa"/>
          </w:tcPr>
          <w:p w14:paraId="3114B737" w14:textId="77777777" w:rsidR="001A6780" w:rsidRPr="00093294" w:rsidRDefault="001A6780" w:rsidP="001A6780">
            <w:pPr>
              <w:pStyle w:val="Tabletext"/>
            </w:pPr>
          </w:p>
        </w:tc>
        <w:tc>
          <w:tcPr>
            <w:tcW w:w="2410" w:type="dxa"/>
          </w:tcPr>
          <w:p w14:paraId="02C59020" w14:textId="77777777" w:rsidR="001A6780" w:rsidRPr="00093294" w:rsidRDefault="001A6780" w:rsidP="001A6780">
            <w:pPr>
              <w:pStyle w:val="Tabletext"/>
            </w:pPr>
          </w:p>
        </w:tc>
        <w:tc>
          <w:tcPr>
            <w:tcW w:w="587" w:type="dxa"/>
          </w:tcPr>
          <w:p w14:paraId="7036D89D" w14:textId="6F285E43" w:rsidR="001A6780" w:rsidRPr="00093294" w:rsidRDefault="00D910B7" w:rsidP="001A6780">
            <w:pPr>
              <w:pStyle w:val="Tabletext"/>
            </w:pPr>
            <w:r>
              <w:t>5</w:t>
            </w:r>
          </w:p>
        </w:tc>
      </w:tr>
      <w:tr w:rsidR="001A6780" w:rsidRPr="00093294" w14:paraId="3345644D" w14:textId="77777777" w:rsidTr="001A6780">
        <w:trPr>
          <w:tblHeader/>
        </w:trPr>
        <w:tc>
          <w:tcPr>
            <w:tcW w:w="587" w:type="dxa"/>
            <w:tcMar>
              <w:top w:w="28" w:type="dxa"/>
              <w:bottom w:w="28" w:type="dxa"/>
            </w:tcMar>
          </w:tcPr>
          <w:p w14:paraId="2317F968" w14:textId="77777777" w:rsidR="001A6780" w:rsidRPr="00093294" w:rsidRDefault="001A6780" w:rsidP="001A6780">
            <w:pPr>
              <w:pStyle w:val="Tabletext"/>
              <w:rPr>
                <w:b/>
              </w:rPr>
            </w:pPr>
          </w:p>
        </w:tc>
        <w:tc>
          <w:tcPr>
            <w:tcW w:w="699" w:type="dxa"/>
            <w:tcMar>
              <w:top w:w="28" w:type="dxa"/>
              <w:bottom w:w="28" w:type="dxa"/>
            </w:tcMar>
          </w:tcPr>
          <w:p w14:paraId="69C7D928" w14:textId="3117D670" w:rsidR="001A6780" w:rsidRPr="00093294" w:rsidRDefault="00F83046" w:rsidP="001A6780">
            <w:pPr>
              <w:pStyle w:val="Tabletext"/>
              <w:rPr>
                <w:b/>
              </w:rPr>
            </w:pPr>
            <w:r>
              <w:rPr>
                <w:b/>
              </w:rPr>
              <w:t>3</w:t>
            </w:r>
            <w:r w:rsidR="001A6780" w:rsidRPr="00093294">
              <w:rPr>
                <w:b/>
              </w:rPr>
              <w:t>.2</w:t>
            </w:r>
          </w:p>
        </w:tc>
        <w:tc>
          <w:tcPr>
            <w:tcW w:w="898" w:type="dxa"/>
            <w:shd w:val="clear" w:color="auto" w:fill="94D9D5"/>
            <w:tcMar>
              <w:top w:w="28" w:type="dxa"/>
              <w:bottom w:w="28" w:type="dxa"/>
            </w:tcMar>
          </w:tcPr>
          <w:p w14:paraId="32E2C439" w14:textId="77777777" w:rsidR="001A6780" w:rsidRPr="00093294" w:rsidRDefault="001A6780" w:rsidP="001A6780">
            <w:pPr>
              <w:pStyle w:val="Tabletext"/>
              <w:rPr>
                <w:b/>
              </w:rPr>
            </w:pPr>
          </w:p>
        </w:tc>
        <w:tc>
          <w:tcPr>
            <w:tcW w:w="6785" w:type="dxa"/>
            <w:tcMar>
              <w:top w:w="28" w:type="dxa"/>
              <w:bottom w:w="28" w:type="dxa"/>
            </w:tcMar>
          </w:tcPr>
          <w:p w14:paraId="408E9FBD" w14:textId="242BB0C3" w:rsidR="001A6780" w:rsidRPr="00093294" w:rsidRDefault="00D910B7" w:rsidP="001A6780">
            <w:pPr>
              <w:pStyle w:val="Tabletext"/>
              <w:rPr>
                <w:b/>
              </w:rPr>
            </w:pPr>
            <w:r w:rsidRPr="00D910B7">
              <w:rPr>
                <w:b/>
              </w:rPr>
              <w:t>Joint Risk Assessment</w:t>
            </w:r>
          </w:p>
        </w:tc>
        <w:tc>
          <w:tcPr>
            <w:tcW w:w="6214" w:type="dxa"/>
            <w:gridSpan w:val="4"/>
            <w:shd w:val="clear" w:color="auto" w:fill="94D9D5"/>
            <w:tcMar>
              <w:top w:w="28" w:type="dxa"/>
              <w:bottom w:w="28" w:type="dxa"/>
            </w:tcMar>
          </w:tcPr>
          <w:p w14:paraId="3A92F81E" w14:textId="77777777" w:rsidR="001A6780" w:rsidRPr="00093294" w:rsidRDefault="001A6780" w:rsidP="001A6780">
            <w:pPr>
              <w:pStyle w:val="Tabletext"/>
              <w:rPr>
                <w:b/>
              </w:rPr>
            </w:pPr>
          </w:p>
        </w:tc>
      </w:tr>
      <w:tr w:rsidR="00D910B7" w:rsidRPr="00093294" w14:paraId="3F6C4000" w14:textId="77777777" w:rsidTr="001A6780">
        <w:trPr>
          <w:tblHeader/>
        </w:trPr>
        <w:tc>
          <w:tcPr>
            <w:tcW w:w="587" w:type="dxa"/>
            <w:tcMar>
              <w:top w:w="28" w:type="dxa"/>
              <w:bottom w:w="28" w:type="dxa"/>
            </w:tcMar>
          </w:tcPr>
          <w:p w14:paraId="780BEA53" w14:textId="77777777" w:rsidR="00D910B7" w:rsidRPr="00093294" w:rsidRDefault="00D910B7" w:rsidP="001A6780">
            <w:pPr>
              <w:pStyle w:val="Tabletext"/>
            </w:pPr>
          </w:p>
        </w:tc>
        <w:tc>
          <w:tcPr>
            <w:tcW w:w="699" w:type="dxa"/>
            <w:tcMar>
              <w:top w:w="28" w:type="dxa"/>
              <w:bottom w:w="28" w:type="dxa"/>
            </w:tcMar>
          </w:tcPr>
          <w:p w14:paraId="7C295EA5" w14:textId="77777777" w:rsidR="00D910B7" w:rsidRPr="00093294" w:rsidRDefault="00D910B7" w:rsidP="001A6780">
            <w:pPr>
              <w:pStyle w:val="Tabletext"/>
            </w:pPr>
          </w:p>
        </w:tc>
        <w:tc>
          <w:tcPr>
            <w:tcW w:w="898" w:type="dxa"/>
            <w:tcMar>
              <w:top w:w="28" w:type="dxa"/>
              <w:bottom w:w="28" w:type="dxa"/>
            </w:tcMar>
          </w:tcPr>
          <w:p w14:paraId="5A20E0BE" w14:textId="41D5B2EE" w:rsidR="00D910B7" w:rsidRPr="00093294" w:rsidRDefault="00D910B7" w:rsidP="00D910B7">
            <w:pPr>
              <w:pStyle w:val="Tabletext"/>
            </w:pPr>
            <w:r>
              <w:t>3</w:t>
            </w:r>
            <w:r w:rsidRPr="00093294">
              <w:t>.</w:t>
            </w:r>
            <w:r>
              <w:t>2</w:t>
            </w:r>
            <w:r w:rsidRPr="00093294">
              <w:t>.1</w:t>
            </w:r>
          </w:p>
        </w:tc>
        <w:tc>
          <w:tcPr>
            <w:tcW w:w="6785" w:type="dxa"/>
            <w:tcMar>
              <w:top w:w="28" w:type="dxa"/>
              <w:bottom w:w="28" w:type="dxa"/>
            </w:tcMar>
          </w:tcPr>
          <w:p w14:paraId="3A5ABC27" w14:textId="587227A8" w:rsidR="00D910B7" w:rsidRPr="00093294" w:rsidRDefault="00D910B7" w:rsidP="001A6780">
            <w:pPr>
              <w:pStyle w:val="Tabletext"/>
              <w:jc w:val="right"/>
            </w:pPr>
            <w:r>
              <w:rPr>
                <w:rFonts w:cs="Arial"/>
                <w:szCs w:val="20"/>
              </w:rPr>
              <w:t>Assessment of risks</w:t>
            </w:r>
          </w:p>
        </w:tc>
        <w:tc>
          <w:tcPr>
            <w:tcW w:w="949" w:type="dxa"/>
            <w:tcMar>
              <w:top w:w="28" w:type="dxa"/>
              <w:bottom w:w="28" w:type="dxa"/>
            </w:tcMar>
            <w:vAlign w:val="center"/>
          </w:tcPr>
          <w:p w14:paraId="45F109EC" w14:textId="77777777" w:rsidR="00D910B7" w:rsidRPr="00093294" w:rsidRDefault="00D910B7" w:rsidP="001A6780">
            <w:pPr>
              <w:pStyle w:val="Tabletext"/>
            </w:pPr>
          </w:p>
        </w:tc>
        <w:tc>
          <w:tcPr>
            <w:tcW w:w="2268" w:type="dxa"/>
            <w:vAlign w:val="center"/>
          </w:tcPr>
          <w:p w14:paraId="4B166FD6" w14:textId="07D3C057" w:rsidR="00D910B7" w:rsidRPr="00093294" w:rsidRDefault="00D910B7" w:rsidP="00D910B7">
            <w:pPr>
              <w:pStyle w:val="Tabletext"/>
            </w:pPr>
            <w:r>
              <w:rPr>
                <w:rFonts w:cs="Arial"/>
                <w:szCs w:val="20"/>
              </w:rPr>
              <w:t>Legal checklist and</w:t>
            </w:r>
          </w:p>
        </w:tc>
        <w:tc>
          <w:tcPr>
            <w:tcW w:w="2410" w:type="dxa"/>
            <w:vAlign w:val="center"/>
          </w:tcPr>
          <w:p w14:paraId="36CD3B0F" w14:textId="01C63DE5" w:rsidR="00D910B7" w:rsidRPr="00093294" w:rsidRDefault="00D910B7" w:rsidP="001A6780">
            <w:pPr>
              <w:pStyle w:val="Tabletext"/>
            </w:pPr>
            <w:r>
              <w:t>IALA Lighthouse</w:t>
            </w:r>
          </w:p>
        </w:tc>
        <w:tc>
          <w:tcPr>
            <w:tcW w:w="587" w:type="dxa"/>
            <w:vAlign w:val="center"/>
          </w:tcPr>
          <w:p w14:paraId="7A5F91E0" w14:textId="7AB535C9" w:rsidR="00D910B7" w:rsidRPr="00093294" w:rsidRDefault="00D910B7" w:rsidP="001A6780">
            <w:pPr>
              <w:pStyle w:val="Tabletext"/>
            </w:pPr>
            <w:r>
              <w:t>6</w:t>
            </w:r>
          </w:p>
        </w:tc>
      </w:tr>
      <w:tr w:rsidR="00D910B7" w:rsidRPr="00093294" w14:paraId="5BD8CB96" w14:textId="77777777" w:rsidTr="001A6780">
        <w:trPr>
          <w:tblHeader/>
        </w:trPr>
        <w:tc>
          <w:tcPr>
            <w:tcW w:w="587" w:type="dxa"/>
            <w:tcMar>
              <w:top w:w="28" w:type="dxa"/>
              <w:bottom w:w="28" w:type="dxa"/>
            </w:tcMar>
          </w:tcPr>
          <w:p w14:paraId="36E02322" w14:textId="77777777" w:rsidR="00D910B7" w:rsidRPr="00093294" w:rsidRDefault="00D910B7" w:rsidP="001A6780">
            <w:pPr>
              <w:pStyle w:val="Tabletext"/>
            </w:pPr>
          </w:p>
        </w:tc>
        <w:tc>
          <w:tcPr>
            <w:tcW w:w="699" w:type="dxa"/>
            <w:tcMar>
              <w:top w:w="28" w:type="dxa"/>
              <w:bottom w:w="28" w:type="dxa"/>
            </w:tcMar>
          </w:tcPr>
          <w:p w14:paraId="4FB08EBE" w14:textId="77777777" w:rsidR="00D910B7" w:rsidRPr="00093294" w:rsidRDefault="00D910B7" w:rsidP="001A6780">
            <w:pPr>
              <w:pStyle w:val="Tabletext"/>
            </w:pPr>
          </w:p>
        </w:tc>
        <w:tc>
          <w:tcPr>
            <w:tcW w:w="898" w:type="dxa"/>
            <w:tcMar>
              <w:top w:w="28" w:type="dxa"/>
              <w:bottom w:w="28" w:type="dxa"/>
            </w:tcMar>
          </w:tcPr>
          <w:p w14:paraId="4360DC20" w14:textId="73CDA2C5" w:rsidR="00D910B7" w:rsidRPr="00093294" w:rsidRDefault="00D910B7" w:rsidP="00D910B7">
            <w:pPr>
              <w:pStyle w:val="Tabletext"/>
            </w:pPr>
            <w:r>
              <w:t>3</w:t>
            </w:r>
            <w:r w:rsidRPr="00093294">
              <w:t>.</w:t>
            </w:r>
            <w:r>
              <w:t>2</w:t>
            </w:r>
            <w:r w:rsidRPr="00093294">
              <w:t>.2</w:t>
            </w:r>
          </w:p>
        </w:tc>
        <w:tc>
          <w:tcPr>
            <w:tcW w:w="6785" w:type="dxa"/>
            <w:tcMar>
              <w:top w:w="28" w:type="dxa"/>
              <w:bottom w:w="28" w:type="dxa"/>
            </w:tcMar>
          </w:tcPr>
          <w:p w14:paraId="75E98DF0" w14:textId="681E3871" w:rsidR="00D910B7" w:rsidRPr="00093294" w:rsidRDefault="00D910B7" w:rsidP="001A6780">
            <w:pPr>
              <w:pStyle w:val="Tabletext"/>
              <w:jc w:val="right"/>
            </w:pPr>
            <w:r>
              <w:rPr>
                <w:rFonts w:cs="Arial"/>
                <w:szCs w:val="20"/>
              </w:rPr>
              <w:t>Risk management to limit legal liability</w:t>
            </w:r>
          </w:p>
        </w:tc>
        <w:tc>
          <w:tcPr>
            <w:tcW w:w="949" w:type="dxa"/>
            <w:tcMar>
              <w:top w:w="28" w:type="dxa"/>
              <w:bottom w:w="28" w:type="dxa"/>
            </w:tcMar>
          </w:tcPr>
          <w:p w14:paraId="1BF739FC" w14:textId="77777777" w:rsidR="00D910B7" w:rsidRPr="00093294" w:rsidRDefault="00D910B7" w:rsidP="001A6780">
            <w:pPr>
              <w:pStyle w:val="Tabletext"/>
            </w:pPr>
          </w:p>
        </w:tc>
        <w:tc>
          <w:tcPr>
            <w:tcW w:w="2268" w:type="dxa"/>
          </w:tcPr>
          <w:p w14:paraId="76782D85" w14:textId="6A5CDE94" w:rsidR="00D910B7" w:rsidRPr="00093294" w:rsidRDefault="00D910B7" w:rsidP="001A6780">
            <w:pPr>
              <w:pStyle w:val="Tabletext"/>
            </w:pPr>
            <w:r>
              <w:rPr>
                <w:rFonts w:cs="Arial"/>
                <w:szCs w:val="20"/>
              </w:rPr>
              <w:t>risk control exercise</w:t>
            </w:r>
          </w:p>
        </w:tc>
        <w:tc>
          <w:tcPr>
            <w:tcW w:w="2410" w:type="dxa"/>
          </w:tcPr>
          <w:p w14:paraId="7B773143" w14:textId="2FFFBF4F" w:rsidR="00D910B7" w:rsidRPr="00093294" w:rsidRDefault="00D910B7" w:rsidP="001A6780">
            <w:pPr>
              <w:pStyle w:val="Tabletext"/>
            </w:pPr>
            <w:r w:rsidRPr="00D910B7">
              <w:t>Conservation Manual</w:t>
            </w:r>
          </w:p>
        </w:tc>
        <w:tc>
          <w:tcPr>
            <w:tcW w:w="587" w:type="dxa"/>
          </w:tcPr>
          <w:p w14:paraId="26A9D18D" w14:textId="14DD4D31" w:rsidR="00D910B7" w:rsidRPr="00093294" w:rsidRDefault="00D910B7" w:rsidP="001A6780">
            <w:pPr>
              <w:pStyle w:val="Tabletext"/>
            </w:pPr>
            <w:r>
              <w:t>6</w:t>
            </w:r>
          </w:p>
        </w:tc>
      </w:tr>
      <w:tr w:rsidR="00D910B7" w:rsidRPr="00093294" w14:paraId="2EB2F814" w14:textId="77777777" w:rsidTr="001A6780">
        <w:trPr>
          <w:tblHeader/>
        </w:trPr>
        <w:tc>
          <w:tcPr>
            <w:tcW w:w="587" w:type="dxa"/>
            <w:tcMar>
              <w:top w:w="28" w:type="dxa"/>
              <w:bottom w:w="28" w:type="dxa"/>
            </w:tcMar>
          </w:tcPr>
          <w:p w14:paraId="270730A1" w14:textId="77777777" w:rsidR="00D910B7" w:rsidRPr="00093294" w:rsidRDefault="00D910B7" w:rsidP="001A6780">
            <w:pPr>
              <w:jc w:val="both"/>
              <w:rPr>
                <w:rFonts w:cs="Arial"/>
                <w:sz w:val="20"/>
                <w:szCs w:val="20"/>
              </w:rPr>
            </w:pPr>
          </w:p>
        </w:tc>
        <w:tc>
          <w:tcPr>
            <w:tcW w:w="699" w:type="dxa"/>
            <w:tcMar>
              <w:top w:w="28" w:type="dxa"/>
              <w:bottom w:w="28" w:type="dxa"/>
            </w:tcMar>
          </w:tcPr>
          <w:p w14:paraId="59E162FC" w14:textId="77777777" w:rsidR="00D910B7" w:rsidRPr="00093294" w:rsidRDefault="00D910B7" w:rsidP="001A6780">
            <w:pPr>
              <w:jc w:val="both"/>
              <w:rPr>
                <w:rFonts w:cs="Arial"/>
                <w:sz w:val="20"/>
                <w:szCs w:val="20"/>
              </w:rPr>
            </w:pPr>
          </w:p>
        </w:tc>
        <w:tc>
          <w:tcPr>
            <w:tcW w:w="898" w:type="dxa"/>
            <w:tcMar>
              <w:top w:w="28" w:type="dxa"/>
              <w:bottom w:w="28" w:type="dxa"/>
            </w:tcMar>
          </w:tcPr>
          <w:p w14:paraId="369F36DD" w14:textId="624F526C" w:rsidR="00D910B7" w:rsidRPr="00093294" w:rsidRDefault="00D910B7" w:rsidP="00D910B7">
            <w:pPr>
              <w:pStyle w:val="Tabletext"/>
            </w:pPr>
            <w:r>
              <w:t>3</w:t>
            </w:r>
            <w:r w:rsidRPr="00093294">
              <w:t>.</w:t>
            </w:r>
            <w:r>
              <w:t>2</w:t>
            </w:r>
            <w:r w:rsidRPr="00093294">
              <w:t>.3</w:t>
            </w:r>
          </w:p>
        </w:tc>
        <w:tc>
          <w:tcPr>
            <w:tcW w:w="6785" w:type="dxa"/>
            <w:tcMar>
              <w:top w:w="28" w:type="dxa"/>
              <w:bottom w:w="28" w:type="dxa"/>
            </w:tcMar>
          </w:tcPr>
          <w:p w14:paraId="1508838B" w14:textId="50E730E5" w:rsidR="00D910B7" w:rsidRPr="00093294" w:rsidRDefault="00D910B7" w:rsidP="00D910B7">
            <w:pPr>
              <w:pStyle w:val="Tabletext"/>
              <w:jc w:val="right"/>
              <w:rPr>
                <w:rFonts w:cs="Arial"/>
                <w:szCs w:val="20"/>
              </w:rPr>
            </w:pPr>
            <w:r>
              <w:rPr>
                <w:rFonts w:cs="Arial"/>
                <w:szCs w:val="20"/>
              </w:rPr>
              <w:t>Monitoring and review procedures</w:t>
            </w:r>
          </w:p>
        </w:tc>
        <w:tc>
          <w:tcPr>
            <w:tcW w:w="949" w:type="dxa"/>
            <w:tcMar>
              <w:top w:w="28" w:type="dxa"/>
              <w:bottom w:w="28" w:type="dxa"/>
            </w:tcMar>
          </w:tcPr>
          <w:p w14:paraId="02AB3B60" w14:textId="77777777" w:rsidR="00D910B7" w:rsidRPr="00093294" w:rsidRDefault="00D910B7" w:rsidP="001A6780">
            <w:pPr>
              <w:pStyle w:val="Tabletext"/>
              <w:rPr>
                <w:rFonts w:cs="Arial"/>
                <w:szCs w:val="20"/>
              </w:rPr>
            </w:pPr>
          </w:p>
        </w:tc>
        <w:tc>
          <w:tcPr>
            <w:tcW w:w="2268" w:type="dxa"/>
          </w:tcPr>
          <w:p w14:paraId="7E11771C" w14:textId="77777777" w:rsidR="00D910B7" w:rsidRPr="00093294" w:rsidRDefault="00D910B7" w:rsidP="001A6780">
            <w:pPr>
              <w:pStyle w:val="Tabletext"/>
              <w:rPr>
                <w:rFonts w:cs="Arial"/>
                <w:szCs w:val="20"/>
              </w:rPr>
            </w:pPr>
          </w:p>
        </w:tc>
        <w:tc>
          <w:tcPr>
            <w:tcW w:w="2410" w:type="dxa"/>
          </w:tcPr>
          <w:p w14:paraId="7F1377F0" w14:textId="37F4F122" w:rsidR="00D910B7" w:rsidRPr="00093294" w:rsidRDefault="00D910B7" w:rsidP="001A6780">
            <w:pPr>
              <w:pStyle w:val="Tabletext"/>
              <w:rPr>
                <w:rFonts w:cs="Arial"/>
                <w:szCs w:val="20"/>
              </w:rPr>
            </w:pPr>
            <w:r w:rsidRPr="00D910B7">
              <w:t>Chapter</w:t>
            </w:r>
            <w:r>
              <w:t xml:space="preserve"> 2</w:t>
            </w:r>
          </w:p>
        </w:tc>
        <w:tc>
          <w:tcPr>
            <w:tcW w:w="587" w:type="dxa"/>
          </w:tcPr>
          <w:p w14:paraId="28ED3264" w14:textId="08E71D4E" w:rsidR="00D910B7" w:rsidRPr="00093294" w:rsidRDefault="00D910B7" w:rsidP="001A6780">
            <w:pPr>
              <w:pStyle w:val="Tabletext"/>
              <w:rPr>
                <w:rFonts w:cs="Arial"/>
                <w:szCs w:val="20"/>
              </w:rPr>
            </w:pPr>
            <w:r>
              <w:rPr>
                <w:rFonts w:cs="Arial"/>
                <w:szCs w:val="20"/>
              </w:rPr>
              <w:t>6</w:t>
            </w:r>
          </w:p>
        </w:tc>
      </w:tr>
    </w:tbl>
    <w:p w14:paraId="22E3D143" w14:textId="77777777" w:rsidR="001A6780" w:rsidRPr="00093294" w:rsidRDefault="001A6780" w:rsidP="001A6780">
      <w:pPr>
        <w:pStyle w:val="BodyText"/>
      </w:pPr>
    </w:p>
    <w:p w14:paraId="0D4A61A8" w14:textId="77777777" w:rsidR="00871F1F" w:rsidRDefault="00871F1F" w:rsidP="002C34D9">
      <w:pPr>
        <w:pStyle w:val="BodyText"/>
        <w:sectPr w:rsidR="00871F1F" w:rsidSect="00D2697A">
          <w:headerReference w:type="default" r:id="rId31"/>
          <w:footerReference w:type="default" r:id="rId32"/>
          <w:pgSz w:w="16838" w:h="11906" w:orient="landscape" w:code="9"/>
          <w:pgMar w:top="907" w:right="567" w:bottom="794" w:left="567" w:header="850" w:footer="850" w:gutter="0"/>
          <w:cols w:space="708"/>
          <w:docGrid w:linePitch="360"/>
        </w:sectPr>
      </w:pPr>
    </w:p>
    <w:p w14:paraId="17020B50" w14:textId="18DD29ED" w:rsidR="00D67565" w:rsidRPr="00093294" w:rsidRDefault="00D67565" w:rsidP="00D67565">
      <w:pPr>
        <w:pStyle w:val="Module"/>
      </w:pPr>
      <w:bookmarkStart w:id="149" w:name="_Toc471550234"/>
      <w:r w:rsidRPr="00D67565">
        <w:lastRenderedPageBreak/>
        <w:t>COMPLEMENTARY USE OF HISTORIC LIGHTHOUSES</w:t>
      </w:r>
      <w:bookmarkEnd w:id="149"/>
    </w:p>
    <w:p w14:paraId="4478A965" w14:textId="77777777" w:rsidR="00D67565" w:rsidRPr="00093294" w:rsidRDefault="00D67565" w:rsidP="00D67565">
      <w:pPr>
        <w:pStyle w:val="Heading1"/>
        <w:numPr>
          <w:ilvl w:val="0"/>
          <w:numId w:val="31"/>
        </w:numPr>
      </w:pPr>
      <w:bookmarkStart w:id="150" w:name="_Toc471550235"/>
      <w:r w:rsidRPr="00093294">
        <w:t>INTRODUCTION</w:t>
      </w:r>
      <w:bookmarkEnd w:id="150"/>
    </w:p>
    <w:p w14:paraId="64075D68" w14:textId="77777777" w:rsidR="00D67565" w:rsidRPr="00093294" w:rsidRDefault="00D67565" w:rsidP="00D67565">
      <w:pPr>
        <w:pStyle w:val="Heading1separatationline"/>
      </w:pPr>
    </w:p>
    <w:p w14:paraId="09975732" w14:textId="0BAEEE0E" w:rsidR="00D67565" w:rsidRPr="00093294" w:rsidRDefault="00D67565" w:rsidP="00D67565">
      <w:pPr>
        <w:pStyle w:val="BodyText"/>
      </w:pPr>
      <w:r>
        <w:t>Module 4</w:t>
      </w:r>
      <w:r w:rsidRPr="00353025">
        <w:t xml:space="preserve"> describes the </w:t>
      </w:r>
      <w:r>
        <w:rPr>
          <w:rFonts w:cs="Arial"/>
        </w:rPr>
        <w:t xml:space="preserve">process of deciding which lighthouses to open to the public or </w:t>
      </w:r>
      <w:r w:rsidR="007A6114">
        <w:rPr>
          <w:rFonts w:cs="Arial"/>
        </w:rPr>
        <w:t>reallocate to an</w:t>
      </w:r>
      <w:r>
        <w:rPr>
          <w:rFonts w:cs="Arial"/>
        </w:rPr>
        <w:t>other complementary use.</w:t>
      </w:r>
    </w:p>
    <w:p w14:paraId="0DF8C8AC" w14:textId="77777777" w:rsidR="00D67565" w:rsidRPr="00093294" w:rsidRDefault="00D67565" w:rsidP="00D67565">
      <w:pPr>
        <w:pStyle w:val="Heading1"/>
      </w:pPr>
      <w:bookmarkStart w:id="151" w:name="_Toc471550236"/>
      <w:r w:rsidRPr="00093294">
        <w:t>SUBJECT FRAMEWORK</w:t>
      </w:r>
      <w:bookmarkEnd w:id="151"/>
    </w:p>
    <w:p w14:paraId="1C37281B" w14:textId="77777777" w:rsidR="00D67565" w:rsidRPr="00093294" w:rsidRDefault="00D67565" w:rsidP="00D67565">
      <w:pPr>
        <w:pStyle w:val="Heading1separatationline"/>
      </w:pPr>
    </w:p>
    <w:p w14:paraId="0B0A6170" w14:textId="77777777" w:rsidR="00D67565" w:rsidRPr="00093294" w:rsidRDefault="00D67565" w:rsidP="00D67565">
      <w:pPr>
        <w:pStyle w:val="Heading2"/>
      </w:pPr>
      <w:bookmarkStart w:id="152" w:name="_Toc471550237"/>
      <w:r w:rsidRPr="00093294">
        <w:t>Scope</w:t>
      </w:r>
      <w:bookmarkEnd w:id="152"/>
    </w:p>
    <w:p w14:paraId="2848C00F" w14:textId="77777777" w:rsidR="00D67565" w:rsidRPr="00093294" w:rsidRDefault="00D67565" w:rsidP="00D67565">
      <w:pPr>
        <w:pStyle w:val="Heading2separationline"/>
      </w:pPr>
    </w:p>
    <w:p w14:paraId="09FCC609" w14:textId="77777777" w:rsidR="00D67565" w:rsidRPr="00093294" w:rsidRDefault="00D67565" w:rsidP="00D67565">
      <w:pPr>
        <w:pStyle w:val="BodyText"/>
      </w:pPr>
      <w:r w:rsidRPr="00093294">
        <w:t xml:space="preserve">The syllabus for this module requires participants to gain </w:t>
      </w:r>
      <w:commentRangeStart w:id="153"/>
      <w:r w:rsidRPr="007C7ADC">
        <w:rPr>
          <w:highlight w:val="yellow"/>
        </w:rPr>
        <w:t>…..</w:t>
      </w:r>
      <w:commentRangeEnd w:id="153"/>
      <w:r>
        <w:rPr>
          <w:rStyle w:val="CommentReference"/>
        </w:rPr>
        <w:commentReference w:id="153"/>
      </w:r>
    </w:p>
    <w:p w14:paraId="4145FECB" w14:textId="6461F2A5" w:rsidR="00D67565" w:rsidRPr="00093294" w:rsidRDefault="00D67565" w:rsidP="00D67565">
      <w:pPr>
        <w:pStyle w:val="Heading2"/>
      </w:pPr>
      <w:bookmarkStart w:id="154" w:name="_Toc471550238"/>
      <w:r w:rsidRPr="00093294">
        <w:t xml:space="preserve">Aims of Module </w:t>
      </w:r>
      <w:r w:rsidR="007535B8">
        <w:t>4</w:t>
      </w:r>
      <w:bookmarkEnd w:id="154"/>
    </w:p>
    <w:p w14:paraId="354C7C13" w14:textId="77777777" w:rsidR="00D67565" w:rsidRPr="00093294" w:rsidRDefault="00D67565" w:rsidP="00D67565">
      <w:pPr>
        <w:pStyle w:val="Heading2separationline"/>
      </w:pPr>
    </w:p>
    <w:p w14:paraId="4E2EA105" w14:textId="26A2C937" w:rsidR="00871F1F" w:rsidRDefault="00D67565" w:rsidP="00D67565">
      <w:pPr>
        <w:pStyle w:val="BodyText"/>
      </w:pPr>
      <w:r w:rsidRPr="00093294">
        <w:t xml:space="preserve">On successful completion of </w:t>
      </w:r>
      <w:r w:rsidR="00A80ADE">
        <w:t xml:space="preserve">this </w:t>
      </w:r>
      <w:r w:rsidRPr="00093294">
        <w:t xml:space="preserve">module, participants will </w:t>
      </w:r>
      <w:r>
        <w:t>have</w:t>
      </w:r>
      <w:r w:rsidRPr="00353025">
        <w:t xml:space="preserve"> gain</w:t>
      </w:r>
      <w:r>
        <w:t>ed</w:t>
      </w:r>
      <w:r w:rsidRPr="00353025">
        <w:t xml:space="preserve"> a </w:t>
      </w:r>
      <w:r>
        <w:rPr>
          <w:b/>
          <w:lang w:eastAsia="de-DE"/>
        </w:rPr>
        <w:t xml:space="preserve">satisfactory </w:t>
      </w:r>
      <w:r>
        <w:rPr>
          <w:lang w:eastAsia="de-DE"/>
        </w:rPr>
        <w:t>understanding of how to select which lighthouses to</w:t>
      </w:r>
      <w:r>
        <w:rPr>
          <w:rFonts w:cs="Arial"/>
        </w:rPr>
        <w:t xml:space="preserve"> open to the public or other complementary use</w:t>
      </w:r>
      <w:r w:rsidRPr="00353025">
        <w:t>.</w:t>
      </w:r>
    </w:p>
    <w:p w14:paraId="6DE41F58" w14:textId="77777777" w:rsidR="00871F1F" w:rsidRDefault="00871F1F" w:rsidP="002C34D9">
      <w:pPr>
        <w:pStyle w:val="BodyText"/>
      </w:pPr>
    </w:p>
    <w:p w14:paraId="222F034C" w14:textId="77777777" w:rsidR="00871F1F" w:rsidRDefault="00871F1F" w:rsidP="002C34D9">
      <w:pPr>
        <w:pStyle w:val="BodyText"/>
      </w:pPr>
    </w:p>
    <w:p w14:paraId="63936DB3" w14:textId="77777777" w:rsidR="00871F1F" w:rsidRDefault="00871F1F" w:rsidP="002C34D9">
      <w:pPr>
        <w:pStyle w:val="BodyText"/>
        <w:sectPr w:rsidR="00871F1F" w:rsidSect="00871F1F">
          <w:pgSz w:w="11906" w:h="16838" w:code="9"/>
          <w:pgMar w:top="567" w:right="794" w:bottom="567" w:left="907" w:header="850" w:footer="850" w:gutter="0"/>
          <w:cols w:space="708"/>
          <w:docGrid w:linePitch="360"/>
        </w:sectPr>
      </w:pPr>
    </w:p>
    <w:p w14:paraId="1906EBC4" w14:textId="093D25AC" w:rsidR="001A6780" w:rsidRPr="00093294" w:rsidRDefault="001A6780" w:rsidP="001A6780">
      <w:pPr>
        <w:pStyle w:val="Heading1"/>
      </w:pPr>
      <w:bookmarkStart w:id="155" w:name="_Toc471550239"/>
      <w:r w:rsidRPr="00093294">
        <w:lastRenderedPageBreak/>
        <w:t>DETAILE</w:t>
      </w:r>
      <w:r>
        <w:t>D TEACHING SYLLABUS FOR MODULE 4</w:t>
      </w:r>
      <w:r w:rsidRPr="00093294">
        <w:t xml:space="preserve"> – </w:t>
      </w:r>
      <w:r w:rsidR="00F83046" w:rsidRPr="00F83046">
        <w:t>COMPLEMENTARY USE OF HISTORIC LIGHTHOUSES</w:t>
      </w:r>
      <w:bookmarkEnd w:id="155"/>
    </w:p>
    <w:p w14:paraId="398F823D" w14:textId="77777777" w:rsidR="001A6780" w:rsidRPr="00093294" w:rsidRDefault="001A6780" w:rsidP="001A6780">
      <w:pPr>
        <w:pStyle w:val="Heading1separatationline"/>
      </w:pPr>
    </w:p>
    <w:p w14:paraId="5184354D" w14:textId="5FABCB7B" w:rsidR="001A6780" w:rsidRPr="00093294" w:rsidRDefault="001A6780" w:rsidP="001A6780">
      <w:pPr>
        <w:pStyle w:val="Tablecaption"/>
        <w:jc w:val="center"/>
      </w:pPr>
      <w:bookmarkStart w:id="156" w:name="_Toc471550258"/>
      <w:r w:rsidRPr="00093294">
        <w:t xml:space="preserve">Detailed Teaching Syllabus - </w:t>
      </w:r>
      <w:r>
        <w:t>Module 4</w:t>
      </w:r>
      <w:bookmarkEnd w:id="156"/>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587"/>
      </w:tblGrid>
      <w:tr w:rsidR="001A6780" w:rsidRPr="00093294" w14:paraId="00C199CA" w14:textId="77777777" w:rsidTr="001A6780">
        <w:trPr>
          <w:cantSplit/>
          <w:trHeight w:val="1314"/>
          <w:tblHeader/>
        </w:trPr>
        <w:tc>
          <w:tcPr>
            <w:tcW w:w="587" w:type="dxa"/>
            <w:tcMar>
              <w:top w:w="28" w:type="dxa"/>
              <w:bottom w:w="28" w:type="dxa"/>
            </w:tcMar>
            <w:textDirection w:val="btLr"/>
            <w:vAlign w:val="center"/>
          </w:tcPr>
          <w:p w14:paraId="57FDAE54"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3A15A0D0"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6AC70C4C"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712FBD69"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4F826472"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58545AA1"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3725BDF0" w14:textId="77777777" w:rsidR="001A6780" w:rsidRPr="00093294" w:rsidRDefault="001A6780" w:rsidP="001A6780">
            <w:pPr>
              <w:pStyle w:val="Tableheading"/>
              <w:rPr>
                <w:lang w:val="en-GB"/>
              </w:rPr>
            </w:pPr>
            <w:r w:rsidRPr="00093294">
              <w:rPr>
                <w:lang w:val="en-GB"/>
              </w:rPr>
              <w:t>References</w:t>
            </w:r>
          </w:p>
          <w:p w14:paraId="3DF465CC" w14:textId="77777777" w:rsidR="001A6780" w:rsidRPr="00093294" w:rsidRDefault="001A6780" w:rsidP="001A6780">
            <w:pPr>
              <w:pStyle w:val="Tableheading"/>
              <w:rPr>
                <w:lang w:val="en-GB"/>
              </w:rPr>
            </w:pPr>
          </w:p>
          <w:p w14:paraId="63F21322" w14:textId="77777777" w:rsidR="001A6780" w:rsidRPr="00093294" w:rsidRDefault="001A6780" w:rsidP="001A6780">
            <w:pPr>
              <w:pStyle w:val="Tableheading"/>
              <w:rPr>
                <w:lang w:val="en-GB"/>
              </w:rPr>
            </w:pPr>
            <w:r w:rsidRPr="00093294">
              <w:rPr>
                <w:lang w:val="en-GB"/>
              </w:rPr>
              <w:t>Rec = Recommendation</w:t>
            </w:r>
          </w:p>
          <w:p w14:paraId="58D4D8E4"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78917EFD" w14:textId="77777777" w:rsidR="001A6780" w:rsidRPr="00093294" w:rsidRDefault="001A6780" w:rsidP="001A6780">
            <w:pPr>
              <w:pStyle w:val="Tableheading"/>
              <w:rPr>
                <w:lang w:val="en-GB"/>
              </w:rPr>
            </w:pPr>
            <w:r w:rsidRPr="00093294">
              <w:rPr>
                <w:lang w:val="en-GB"/>
              </w:rPr>
              <w:t>Lecture No.</w:t>
            </w:r>
          </w:p>
        </w:tc>
      </w:tr>
      <w:tr w:rsidR="001A6780" w:rsidRPr="00093294" w14:paraId="75650724" w14:textId="77777777" w:rsidTr="001A6780">
        <w:tc>
          <w:tcPr>
            <w:tcW w:w="587" w:type="dxa"/>
            <w:tcMar>
              <w:top w:w="28" w:type="dxa"/>
              <w:bottom w:w="28" w:type="dxa"/>
            </w:tcMar>
          </w:tcPr>
          <w:p w14:paraId="1E3580D3" w14:textId="770BE547" w:rsidR="001A6780" w:rsidRPr="00093294" w:rsidRDefault="00F83046" w:rsidP="001A6780">
            <w:pPr>
              <w:pStyle w:val="Tabletext"/>
              <w:rPr>
                <w:b/>
              </w:rPr>
            </w:pPr>
            <w:r>
              <w:rPr>
                <w:b/>
              </w:rPr>
              <w:t>4</w:t>
            </w:r>
          </w:p>
        </w:tc>
        <w:tc>
          <w:tcPr>
            <w:tcW w:w="699" w:type="dxa"/>
            <w:shd w:val="clear" w:color="auto" w:fill="94D9D5"/>
            <w:tcMar>
              <w:top w:w="28" w:type="dxa"/>
              <w:bottom w:w="28" w:type="dxa"/>
            </w:tcMar>
          </w:tcPr>
          <w:p w14:paraId="059BD91A"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46E46D22" w14:textId="77777777" w:rsidR="001A6780" w:rsidRPr="00093294" w:rsidRDefault="001A6780" w:rsidP="001A6780">
            <w:pPr>
              <w:pStyle w:val="Tabletext"/>
              <w:rPr>
                <w:b/>
              </w:rPr>
            </w:pPr>
          </w:p>
        </w:tc>
        <w:tc>
          <w:tcPr>
            <w:tcW w:w="6785" w:type="dxa"/>
            <w:tcMar>
              <w:top w:w="28" w:type="dxa"/>
              <w:bottom w:w="28" w:type="dxa"/>
            </w:tcMar>
          </w:tcPr>
          <w:p w14:paraId="443B99C4" w14:textId="3CC3AFF1" w:rsidR="001A6780" w:rsidRPr="00093294" w:rsidRDefault="00A80ADE" w:rsidP="001A6780">
            <w:pPr>
              <w:pStyle w:val="Tabletext"/>
              <w:jc w:val="center"/>
              <w:rPr>
                <w:b/>
              </w:rPr>
            </w:pPr>
            <w:r w:rsidRPr="00A80ADE">
              <w:rPr>
                <w:b/>
              </w:rPr>
              <w:t>COMPLEMENTARY USE OF HISTORIC LIGHTHOUSES</w:t>
            </w:r>
          </w:p>
        </w:tc>
        <w:tc>
          <w:tcPr>
            <w:tcW w:w="6214" w:type="dxa"/>
            <w:gridSpan w:val="4"/>
            <w:vMerge w:val="restart"/>
            <w:shd w:val="clear" w:color="auto" w:fill="94D9D5"/>
            <w:tcMar>
              <w:top w:w="28" w:type="dxa"/>
              <w:bottom w:w="28" w:type="dxa"/>
            </w:tcMar>
          </w:tcPr>
          <w:p w14:paraId="3D86BF48" w14:textId="77777777" w:rsidR="001A6780" w:rsidRPr="00093294" w:rsidRDefault="001A6780" w:rsidP="001A6780">
            <w:pPr>
              <w:pStyle w:val="Tabletext"/>
            </w:pPr>
          </w:p>
        </w:tc>
      </w:tr>
      <w:tr w:rsidR="001A6780" w:rsidRPr="00093294" w14:paraId="05046776" w14:textId="77777777" w:rsidTr="001A6780">
        <w:trPr>
          <w:trHeight w:val="330"/>
        </w:trPr>
        <w:tc>
          <w:tcPr>
            <w:tcW w:w="587" w:type="dxa"/>
            <w:tcMar>
              <w:top w:w="28" w:type="dxa"/>
              <w:bottom w:w="28" w:type="dxa"/>
            </w:tcMar>
          </w:tcPr>
          <w:p w14:paraId="3FCFF60D" w14:textId="77777777" w:rsidR="001A6780" w:rsidRPr="00093294" w:rsidRDefault="001A6780" w:rsidP="001A6780">
            <w:pPr>
              <w:pStyle w:val="Tabletext"/>
              <w:rPr>
                <w:b/>
              </w:rPr>
            </w:pPr>
          </w:p>
        </w:tc>
        <w:tc>
          <w:tcPr>
            <w:tcW w:w="699" w:type="dxa"/>
            <w:tcMar>
              <w:top w:w="28" w:type="dxa"/>
              <w:bottom w:w="28" w:type="dxa"/>
            </w:tcMar>
          </w:tcPr>
          <w:p w14:paraId="281F21DF" w14:textId="0F7D16BC" w:rsidR="001A6780" w:rsidRPr="00093294" w:rsidRDefault="00F83046" w:rsidP="001A6780">
            <w:pPr>
              <w:pStyle w:val="Tabletext"/>
              <w:rPr>
                <w:b/>
              </w:rPr>
            </w:pPr>
            <w:r>
              <w:rPr>
                <w:b/>
              </w:rPr>
              <w:t>4</w:t>
            </w:r>
            <w:r w:rsidR="001A6780" w:rsidRPr="00093294">
              <w:rPr>
                <w:b/>
              </w:rPr>
              <w:t>.1</w:t>
            </w:r>
          </w:p>
        </w:tc>
        <w:tc>
          <w:tcPr>
            <w:tcW w:w="898" w:type="dxa"/>
            <w:vMerge/>
            <w:shd w:val="clear" w:color="auto" w:fill="94D9D5"/>
            <w:tcMar>
              <w:top w:w="28" w:type="dxa"/>
              <w:bottom w:w="28" w:type="dxa"/>
            </w:tcMar>
          </w:tcPr>
          <w:p w14:paraId="4D6336FC" w14:textId="77777777" w:rsidR="001A6780" w:rsidRPr="00093294" w:rsidRDefault="001A6780" w:rsidP="001A6780">
            <w:pPr>
              <w:pStyle w:val="Tabletext"/>
              <w:rPr>
                <w:b/>
              </w:rPr>
            </w:pPr>
          </w:p>
        </w:tc>
        <w:tc>
          <w:tcPr>
            <w:tcW w:w="6785" w:type="dxa"/>
            <w:tcMar>
              <w:top w:w="28" w:type="dxa"/>
              <w:bottom w:w="28" w:type="dxa"/>
            </w:tcMar>
          </w:tcPr>
          <w:p w14:paraId="72414C9E" w14:textId="63C2F013" w:rsidR="001A6780" w:rsidRPr="00093294" w:rsidRDefault="00C972BE" w:rsidP="001A6780">
            <w:pPr>
              <w:pStyle w:val="Tabletext"/>
              <w:rPr>
                <w:b/>
              </w:rPr>
            </w:pPr>
            <w:r w:rsidRPr="00C972BE">
              <w:rPr>
                <w:b/>
              </w:rPr>
              <w:t>Potential sites for Complementary Us</w:t>
            </w:r>
          </w:p>
        </w:tc>
        <w:tc>
          <w:tcPr>
            <w:tcW w:w="6214" w:type="dxa"/>
            <w:gridSpan w:val="4"/>
            <w:vMerge/>
            <w:shd w:val="clear" w:color="auto" w:fill="94D9D5"/>
            <w:tcMar>
              <w:top w:w="28" w:type="dxa"/>
              <w:bottom w:w="28" w:type="dxa"/>
            </w:tcMar>
          </w:tcPr>
          <w:p w14:paraId="4E2538E4" w14:textId="77777777" w:rsidR="001A6780" w:rsidRPr="00093294" w:rsidRDefault="001A6780" w:rsidP="001A6780">
            <w:pPr>
              <w:pStyle w:val="Tabletext"/>
            </w:pPr>
          </w:p>
        </w:tc>
      </w:tr>
      <w:tr w:rsidR="005F5284" w:rsidRPr="00093294" w14:paraId="231578B8" w14:textId="77777777" w:rsidTr="001A6780">
        <w:tc>
          <w:tcPr>
            <w:tcW w:w="587" w:type="dxa"/>
            <w:tcMar>
              <w:top w:w="28" w:type="dxa"/>
              <w:bottom w:w="28" w:type="dxa"/>
            </w:tcMar>
          </w:tcPr>
          <w:p w14:paraId="1501CB2C" w14:textId="77777777" w:rsidR="005F5284" w:rsidRPr="00093294" w:rsidRDefault="005F5284" w:rsidP="001A6780">
            <w:pPr>
              <w:pStyle w:val="Tabletext"/>
            </w:pPr>
          </w:p>
        </w:tc>
        <w:tc>
          <w:tcPr>
            <w:tcW w:w="699" w:type="dxa"/>
            <w:tcMar>
              <w:top w:w="28" w:type="dxa"/>
              <w:bottom w:w="28" w:type="dxa"/>
            </w:tcMar>
          </w:tcPr>
          <w:p w14:paraId="00DC1E65" w14:textId="77777777" w:rsidR="005F5284" w:rsidRPr="00093294" w:rsidRDefault="005F5284" w:rsidP="001A6780">
            <w:pPr>
              <w:pStyle w:val="Tabletext"/>
            </w:pPr>
          </w:p>
        </w:tc>
        <w:tc>
          <w:tcPr>
            <w:tcW w:w="898" w:type="dxa"/>
            <w:tcMar>
              <w:top w:w="28" w:type="dxa"/>
              <w:bottom w:w="28" w:type="dxa"/>
            </w:tcMar>
          </w:tcPr>
          <w:p w14:paraId="1786C024" w14:textId="7535F63F" w:rsidR="005F5284" w:rsidRPr="00093294" w:rsidRDefault="005F5284" w:rsidP="001A6780">
            <w:pPr>
              <w:pStyle w:val="Tabletext"/>
            </w:pPr>
            <w:r>
              <w:t>4</w:t>
            </w:r>
            <w:r w:rsidRPr="00093294">
              <w:t>.1.1</w:t>
            </w:r>
          </w:p>
        </w:tc>
        <w:tc>
          <w:tcPr>
            <w:tcW w:w="6785" w:type="dxa"/>
            <w:tcMar>
              <w:top w:w="28" w:type="dxa"/>
              <w:bottom w:w="28" w:type="dxa"/>
            </w:tcMar>
          </w:tcPr>
          <w:p w14:paraId="2785E871" w14:textId="151C6AE4" w:rsidR="005F5284" w:rsidRPr="00093294" w:rsidRDefault="005F5284" w:rsidP="001A6780">
            <w:pPr>
              <w:pStyle w:val="Tabletext"/>
              <w:jc w:val="right"/>
            </w:pPr>
            <w:r w:rsidRPr="00C972BE">
              <w:t xml:space="preserve">Risk-based reasons to recategorise a lighthouse </w:t>
            </w:r>
            <w:r w:rsidRPr="00093294">
              <w:t>t</w:t>
            </w:r>
          </w:p>
        </w:tc>
        <w:tc>
          <w:tcPr>
            <w:tcW w:w="949" w:type="dxa"/>
            <w:tcMar>
              <w:top w:w="28" w:type="dxa"/>
              <w:bottom w:w="28" w:type="dxa"/>
            </w:tcMar>
            <w:vAlign w:val="center"/>
          </w:tcPr>
          <w:p w14:paraId="57330157" w14:textId="12073B34" w:rsidR="005F5284" w:rsidRPr="00093294" w:rsidRDefault="005F5284" w:rsidP="001A6780">
            <w:pPr>
              <w:pStyle w:val="Tabletext"/>
            </w:pPr>
            <w:r>
              <w:t>2</w:t>
            </w:r>
          </w:p>
        </w:tc>
        <w:tc>
          <w:tcPr>
            <w:tcW w:w="2268" w:type="dxa"/>
            <w:vAlign w:val="center"/>
          </w:tcPr>
          <w:p w14:paraId="5AC75755" w14:textId="2A4DAC66" w:rsidR="005F5284" w:rsidRPr="00093294" w:rsidRDefault="005F5284" w:rsidP="001A6780">
            <w:pPr>
              <w:pStyle w:val="Tabletext"/>
            </w:pPr>
          </w:p>
        </w:tc>
        <w:tc>
          <w:tcPr>
            <w:tcW w:w="2410" w:type="dxa"/>
            <w:vAlign w:val="center"/>
          </w:tcPr>
          <w:p w14:paraId="2C6E4F9E" w14:textId="38560AC5" w:rsidR="005F5284" w:rsidRPr="00093294" w:rsidRDefault="005F5284" w:rsidP="001A6780">
            <w:pPr>
              <w:pStyle w:val="Tabletext"/>
            </w:pPr>
            <w:r>
              <w:t>IALA Lighthouse</w:t>
            </w:r>
          </w:p>
        </w:tc>
        <w:tc>
          <w:tcPr>
            <w:tcW w:w="587" w:type="dxa"/>
            <w:vAlign w:val="center"/>
          </w:tcPr>
          <w:p w14:paraId="1EF11DEB" w14:textId="22908046" w:rsidR="005F5284" w:rsidRPr="00093294" w:rsidRDefault="002D51FB" w:rsidP="001A6780">
            <w:pPr>
              <w:pStyle w:val="Tabletext"/>
            </w:pPr>
            <w:r>
              <w:t>7</w:t>
            </w:r>
          </w:p>
        </w:tc>
      </w:tr>
      <w:tr w:rsidR="005F5284" w:rsidRPr="00093294" w14:paraId="5542A889" w14:textId="77777777" w:rsidTr="001A6780">
        <w:tc>
          <w:tcPr>
            <w:tcW w:w="587" w:type="dxa"/>
            <w:tcMar>
              <w:top w:w="28" w:type="dxa"/>
              <w:bottom w:w="28" w:type="dxa"/>
            </w:tcMar>
          </w:tcPr>
          <w:p w14:paraId="09C4F51A" w14:textId="77777777" w:rsidR="005F5284" w:rsidRPr="00093294" w:rsidRDefault="005F5284" w:rsidP="001A6780">
            <w:pPr>
              <w:pStyle w:val="Tabletext"/>
            </w:pPr>
          </w:p>
        </w:tc>
        <w:tc>
          <w:tcPr>
            <w:tcW w:w="699" w:type="dxa"/>
            <w:tcMar>
              <w:top w:w="28" w:type="dxa"/>
              <w:bottom w:w="28" w:type="dxa"/>
            </w:tcMar>
          </w:tcPr>
          <w:p w14:paraId="63FB9A25" w14:textId="77777777" w:rsidR="005F5284" w:rsidRPr="00093294" w:rsidRDefault="005F5284" w:rsidP="001A6780">
            <w:pPr>
              <w:pStyle w:val="Tabletext"/>
            </w:pPr>
          </w:p>
        </w:tc>
        <w:tc>
          <w:tcPr>
            <w:tcW w:w="898" w:type="dxa"/>
            <w:tcMar>
              <w:top w:w="28" w:type="dxa"/>
              <w:bottom w:w="28" w:type="dxa"/>
            </w:tcMar>
          </w:tcPr>
          <w:p w14:paraId="46556405" w14:textId="4399837F" w:rsidR="005F5284" w:rsidRPr="00093294" w:rsidRDefault="005F5284" w:rsidP="001A6780">
            <w:pPr>
              <w:pStyle w:val="Tabletext"/>
            </w:pPr>
            <w:r>
              <w:t>4</w:t>
            </w:r>
            <w:r w:rsidRPr="00093294">
              <w:t>.1.2</w:t>
            </w:r>
          </w:p>
        </w:tc>
        <w:tc>
          <w:tcPr>
            <w:tcW w:w="6785" w:type="dxa"/>
            <w:tcMar>
              <w:top w:w="28" w:type="dxa"/>
              <w:bottom w:w="28" w:type="dxa"/>
            </w:tcMar>
          </w:tcPr>
          <w:p w14:paraId="54EAE0D7" w14:textId="291C1989" w:rsidR="005F5284" w:rsidRPr="00093294" w:rsidRDefault="005F5284" w:rsidP="001A6780">
            <w:pPr>
              <w:pStyle w:val="Tabletext"/>
              <w:jc w:val="right"/>
            </w:pPr>
            <w:r w:rsidRPr="00C972BE">
              <w:t>Retention of aids to navigation</w:t>
            </w:r>
          </w:p>
        </w:tc>
        <w:tc>
          <w:tcPr>
            <w:tcW w:w="949" w:type="dxa"/>
            <w:tcMar>
              <w:top w:w="28" w:type="dxa"/>
              <w:bottom w:w="28" w:type="dxa"/>
            </w:tcMar>
          </w:tcPr>
          <w:p w14:paraId="51C08DD1" w14:textId="3A76F4DC" w:rsidR="005F5284" w:rsidRPr="00093294" w:rsidRDefault="005F5284" w:rsidP="001A6780">
            <w:pPr>
              <w:pStyle w:val="Tabletext"/>
            </w:pPr>
            <w:r>
              <w:t>2</w:t>
            </w:r>
          </w:p>
        </w:tc>
        <w:tc>
          <w:tcPr>
            <w:tcW w:w="2268" w:type="dxa"/>
          </w:tcPr>
          <w:p w14:paraId="630D727A" w14:textId="77777777" w:rsidR="005F5284" w:rsidRPr="00093294" w:rsidRDefault="005F5284" w:rsidP="001A6780">
            <w:pPr>
              <w:pStyle w:val="Tabletext"/>
            </w:pPr>
          </w:p>
        </w:tc>
        <w:tc>
          <w:tcPr>
            <w:tcW w:w="2410" w:type="dxa"/>
          </w:tcPr>
          <w:p w14:paraId="15ED8D36" w14:textId="5E886832" w:rsidR="005F5284" w:rsidRPr="00093294" w:rsidRDefault="005F5284" w:rsidP="001A6780">
            <w:pPr>
              <w:pStyle w:val="Tabletext"/>
            </w:pPr>
            <w:r w:rsidRPr="00D910B7">
              <w:t>Conservation Manual</w:t>
            </w:r>
          </w:p>
        </w:tc>
        <w:tc>
          <w:tcPr>
            <w:tcW w:w="587" w:type="dxa"/>
          </w:tcPr>
          <w:p w14:paraId="554F10C1" w14:textId="1C95C331" w:rsidR="005F5284" w:rsidRPr="00093294" w:rsidRDefault="002D51FB" w:rsidP="001A6780">
            <w:pPr>
              <w:pStyle w:val="Tabletext"/>
            </w:pPr>
            <w:r>
              <w:t>7</w:t>
            </w:r>
          </w:p>
        </w:tc>
      </w:tr>
      <w:tr w:rsidR="005F5284" w:rsidRPr="00093294" w14:paraId="01A2A9D4" w14:textId="77777777" w:rsidTr="001A6780">
        <w:tc>
          <w:tcPr>
            <w:tcW w:w="587" w:type="dxa"/>
            <w:tcMar>
              <w:top w:w="28" w:type="dxa"/>
              <w:bottom w:w="28" w:type="dxa"/>
            </w:tcMar>
          </w:tcPr>
          <w:p w14:paraId="26537BD2" w14:textId="77777777" w:rsidR="005F5284" w:rsidRPr="00093294" w:rsidRDefault="005F5284" w:rsidP="001A6780">
            <w:pPr>
              <w:pStyle w:val="Tabletext"/>
            </w:pPr>
          </w:p>
        </w:tc>
        <w:tc>
          <w:tcPr>
            <w:tcW w:w="699" w:type="dxa"/>
            <w:tcMar>
              <w:top w:w="28" w:type="dxa"/>
              <w:bottom w:w="28" w:type="dxa"/>
            </w:tcMar>
          </w:tcPr>
          <w:p w14:paraId="6BC1FBE1" w14:textId="77777777" w:rsidR="005F5284" w:rsidRPr="00093294" w:rsidRDefault="005F5284" w:rsidP="001A6780">
            <w:pPr>
              <w:pStyle w:val="Tabletext"/>
            </w:pPr>
          </w:p>
        </w:tc>
        <w:tc>
          <w:tcPr>
            <w:tcW w:w="898" w:type="dxa"/>
            <w:tcMar>
              <w:top w:w="28" w:type="dxa"/>
              <w:bottom w:w="28" w:type="dxa"/>
            </w:tcMar>
          </w:tcPr>
          <w:p w14:paraId="0BE8E9B7" w14:textId="35B03A12" w:rsidR="005F5284" w:rsidRDefault="005F5284" w:rsidP="001A6780">
            <w:pPr>
              <w:pStyle w:val="Tabletext"/>
            </w:pPr>
            <w:r>
              <w:t>4</w:t>
            </w:r>
            <w:r w:rsidRPr="00093294">
              <w:t>.1.</w:t>
            </w:r>
            <w:r>
              <w:t>3</w:t>
            </w:r>
          </w:p>
        </w:tc>
        <w:tc>
          <w:tcPr>
            <w:tcW w:w="6785" w:type="dxa"/>
            <w:tcMar>
              <w:top w:w="28" w:type="dxa"/>
              <w:bottom w:w="28" w:type="dxa"/>
            </w:tcMar>
          </w:tcPr>
          <w:p w14:paraId="015AD871" w14:textId="06357AA8" w:rsidR="005F5284" w:rsidRPr="00093294" w:rsidRDefault="005F5284" w:rsidP="001A6780">
            <w:pPr>
              <w:pStyle w:val="Tabletext"/>
              <w:jc w:val="right"/>
            </w:pPr>
            <w:r w:rsidRPr="00C972BE">
              <w:t>Stakeholder feedbac</w:t>
            </w:r>
            <w:r>
              <w:t>k</w:t>
            </w:r>
          </w:p>
        </w:tc>
        <w:tc>
          <w:tcPr>
            <w:tcW w:w="949" w:type="dxa"/>
            <w:tcMar>
              <w:top w:w="28" w:type="dxa"/>
              <w:bottom w:w="28" w:type="dxa"/>
            </w:tcMar>
          </w:tcPr>
          <w:p w14:paraId="152E1B0E" w14:textId="009C73E4" w:rsidR="005F5284" w:rsidRPr="00093294" w:rsidRDefault="005F5284" w:rsidP="001A6780">
            <w:pPr>
              <w:pStyle w:val="Tabletext"/>
            </w:pPr>
            <w:r>
              <w:t>2</w:t>
            </w:r>
          </w:p>
        </w:tc>
        <w:tc>
          <w:tcPr>
            <w:tcW w:w="2268" w:type="dxa"/>
          </w:tcPr>
          <w:p w14:paraId="24D09DD0" w14:textId="77777777" w:rsidR="005F5284" w:rsidRPr="00093294" w:rsidRDefault="005F5284" w:rsidP="001A6780">
            <w:pPr>
              <w:pStyle w:val="Tabletext"/>
            </w:pPr>
          </w:p>
        </w:tc>
        <w:tc>
          <w:tcPr>
            <w:tcW w:w="2410" w:type="dxa"/>
          </w:tcPr>
          <w:p w14:paraId="7242FC9A" w14:textId="3962B1A3" w:rsidR="005F5284" w:rsidRPr="00093294" w:rsidRDefault="005F5284" w:rsidP="001A6780">
            <w:pPr>
              <w:pStyle w:val="Tabletext"/>
            </w:pPr>
            <w:r w:rsidRPr="00D910B7">
              <w:t>Chapter</w:t>
            </w:r>
            <w:r>
              <w:t xml:space="preserve"> 3</w:t>
            </w:r>
          </w:p>
        </w:tc>
        <w:tc>
          <w:tcPr>
            <w:tcW w:w="587" w:type="dxa"/>
          </w:tcPr>
          <w:p w14:paraId="0EE1A5CF" w14:textId="386DE666" w:rsidR="005F5284" w:rsidRPr="00093294" w:rsidRDefault="002D51FB" w:rsidP="001A6780">
            <w:pPr>
              <w:pStyle w:val="Tabletext"/>
            </w:pPr>
            <w:r>
              <w:t>7</w:t>
            </w:r>
          </w:p>
        </w:tc>
      </w:tr>
      <w:tr w:rsidR="00A80ADE" w:rsidRPr="00093294" w14:paraId="77390070" w14:textId="77777777" w:rsidTr="001A6780">
        <w:tc>
          <w:tcPr>
            <w:tcW w:w="587" w:type="dxa"/>
            <w:tcMar>
              <w:top w:w="28" w:type="dxa"/>
              <w:bottom w:w="28" w:type="dxa"/>
            </w:tcMar>
          </w:tcPr>
          <w:p w14:paraId="04DBE558" w14:textId="77777777" w:rsidR="00A80ADE" w:rsidRPr="00093294" w:rsidRDefault="00A80ADE" w:rsidP="001A6780">
            <w:pPr>
              <w:pStyle w:val="Tabletext"/>
            </w:pPr>
          </w:p>
        </w:tc>
        <w:tc>
          <w:tcPr>
            <w:tcW w:w="699" w:type="dxa"/>
            <w:tcMar>
              <w:top w:w="28" w:type="dxa"/>
              <w:bottom w:w="28" w:type="dxa"/>
            </w:tcMar>
          </w:tcPr>
          <w:p w14:paraId="02FA14C0" w14:textId="77777777" w:rsidR="00A80ADE" w:rsidRPr="00093294" w:rsidRDefault="00A80ADE" w:rsidP="001A6780">
            <w:pPr>
              <w:pStyle w:val="Tabletext"/>
            </w:pPr>
          </w:p>
        </w:tc>
        <w:tc>
          <w:tcPr>
            <w:tcW w:w="898" w:type="dxa"/>
            <w:tcMar>
              <w:top w:w="28" w:type="dxa"/>
              <w:bottom w:w="28" w:type="dxa"/>
            </w:tcMar>
          </w:tcPr>
          <w:p w14:paraId="4EFAAA91" w14:textId="42ED2C9F" w:rsidR="00A80ADE" w:rsidRDefault="00C972BE" w:rsidP="001A6780">
            <w:pPr>
              <w:pStyle w:val="Tabletext"/>
            </w:pPr>
            <w:r>
              <w:t>4</w:t>
            </w:r>
            <w:r w:rsidRPr="00093294">
              <w:t>.1.</w:t>
            </w:r>
            <w:r>
              <w:t>4</w:t>
            </w:r>
          </w:p>
        </w:tc>
        <w:tc>
          <w:tcPr>
            <w:tcW w:w="6785" w:type="dxa"/>
            <w:tcMar>
              <w:top w:w="28" w:type="dxa"/>
              <w:bottom w:w="28" w:type="dxa"/>
            </w:tcMar>
          </w:tcPr>
          <w:p w14:paraId="016E6BF3" w14:textId="4CAF21DF" w:rsidR="00A80ADE" w:rsidRPr="00093294" w:rsidRDefault="00C972BE" w:rsidP="001A6780">
            <w:pPr>
              <w:pStyle w:val="Tabletext"/>
              <w:jc w:val="right"/>
            </w:pPr>
            <w:r w:rsidRPr="00C972BE">
              <w:t>General suitability for complementary use</w:t>
            </w:r>
          </w:p>
        </w:tc>
        <w:tc>
          <w:tcPr>
            <w:tcW w:w="949" w:type="dxa"/>
            <w:tcMar>
              <w:top w:w="28" w:type="dxa"/>
              <w:bottom w:w="28" w:type="dxa"/>
            </w:tcMar>
          </w:tcPr>
          <w:p w14:paraId="043009A5" w14:textId="0D16AEC0" w:rsidR="00A80ADE" w:rsidRPr="00093294" w:rsidRDefault="00C972BE" w:rsidP="001A6780">
            <w:pPr>
              <w:pStyle w:val="Tabletext"/>
            </w:pPr>
            <w:r>
              <w:t>2</w:t>
            </w:r>
          </w:p>
        </w:tc>
        <w:tc>
          <w:tcPr>
            <w:tcW w:w="2268" w:type="dxa"/>
          </w:tcPr>
          <w:p w14:paraId="41EEB38B" w14:textId="77777777" w:rsidR="00A80ADE" w:rsidRPr="00093294" w:rsidRDefault="00A80ADE" w:rsidP="001A6780">
            <w:pPr>
              <w:pStyle w:val="Tabletext"/>
            </w:pPr>
          </w:p>
        </w:tc>
        <w:tc>
          <w:tcPr>
            <w:tcW w:w="2410" w:type="dxa"/>
          </w:tcPr>
          <w:p w14:paraId="7D6AAE19" w14:textId="77777777" w:rsidR="00A80ADE" w:rsidRPr="00093294" w:rsidRDefault="00A80ADE" w:rsidP="001A6780">
            <w:pPr>
              <w:pStyle w:val="Tabletext"/>
            </w:pPr>
          </w:p>
        </w:tc>
        <w:tc>
          <w:tcPr>
            <w:tcW w:w="587" w:type="dxa"/>
          </w:tcPr>
          <w:p w14:paraId="00A5E46E" w14:textId="6B2CA859" w:rsidR="00A80ADE" w:rsidRPr="00093294" w:rsidRDefault="002D51FB" w:rsidP="001A6780">
            <w:pPr>
              <w:pStyle w:val="Tabletext"/>
            </w:pPr>
            <w:r>
              <w:t>7</w:t>
            </w:r>
          </w:p>
        </w:tc>
      </w:tr>
      <w:tr w:rsidR="001A6780" w:rsidRPr="00093294" w14:paraId="30546395" w14:textId="77777777" w:rsidTr="001A6780">
        <w:trPr>
          <w:tblHeader/>
        </w:trPr>
        <w:tc>
          <w:tcPr>
            <w:tcW w:w="587" w:type="dxa"/>
            <w:tcMar>
              <w:top w:w="28" w:type="dxa"/>
              <w:bottom w:w="28" w:type="dxa"/>
            </w:tcMar>
          </w:tcPr>
          <w:p w14:paraId="7948633D" w14:textId="77777777" w:rsidR="001A6780" w:rsidRPr="00093294" w:rsidRDefault="001A6780" w:rsidP="001A6780">
            <w:pPr>
              <w:pStyle w:val="Tabletext"/>
              <w:rPr>
                <w:b/>
              </w:rPr>
            </w:pPr>
          </w:p>
        </w:tc>
        <w:tc>
          <w:tcPr>
            <w:tcW w:w="699" w:type="dxa"/>
            <w:tcMar>
              <w:top w:w="28" w:type="dxa"/>
              <w:bottom w:w="28" w:type="dxa"/>
            </w:tcMar>
          </w:tcPr>
          <w:p w14:paraId="69140256" w14:textId="3FDE0DA1" w:rsidR="001A6780" w:rsidRPr="00093294" w:rsidRDefault="00F83046" w:rsidP="001A6780">
            <w:pPr>
              <w:pStyle w:val="Tabletext"/>
              <w:rPr>
                <w:b/>
              </w:rPr>
            </w:pPr>
            <w:r>
              <w:rPr>
                <w:b/>
              </w:rPr>
              <w:t>4</w:t>
            </w:r>
            <w:r w:rsidR="001A6780" w:rsidRPr="00093294">
              <w:rPr>
                <w:b/>
              </w:rPr>
              <w:t>.2</w:t>
            </w:r>
          </w:p>
        </w:tc>
        <w:tc>
          <w:tcPr>
            <w:tcW w:w="898" w:type="dxa"/>
            <w:shd w:val="clear" w:color="auto" w:fill="94D9D5"/>
            <w:tcMar>
              <w:top w:w="28" w:type="dxa"/>
              <w:bottom w:w="28" w:type="dxa"/>
            </w:tcMar>
          </w:tcPr>
          <w:p w14:paraId="3FAA7BBA" w14:textId="77777777" w:rsidR="001A6780" w:rsidRPr="00093294" w:rsidRDefault="001A6780" w:rsidP="001A6780">
            <w:pPr>
              <w:pStyle w:val="Tabletext"/>
              <w:rPr>
                <w:b/>
              </w:rPr>
            </w:pPr>
          </w:p>
        </w:tc>
        <w:tc>
          <w:tcPr>
            <w:tcW w:w="6785" w:type="dxa"/>
            <w:tcMar>
              <w:top w:w="28" w:type="dxa"/>
              <w:bottom w:w="28" w:type="dxa"/>
            </w:tcMar>
          </w:tcPr>
          <w:p w14:paraId="0A596A49" w14:textId="2378894E" w:rsidR="001A6780" w:rsidRPr="00093294" w:rsidRDefault="00C972BE" w:rsidP="001A6780">
            <w:pPr>
              <w:pStyle w:val="Tabletext"/>
              <w:rPr>
                <w:b/>
              </w:rPr>
            </w:pPr>
            <w:r w:rsidRPr="00C972BE">
              <w:rPr>
                <w:b/>
              </w:rPr>
              <w:t>Selection of Lighthouses to Open</w:t>
            </w:r>
          </w:p>
        </w:tc>
        <w:tc>
          <w:tcPr>
            <w:tcW w:w="6214" w:type="dxa"/>
            <w:gridSpan w:val="4"/>
            <w:shd w:val="clear" w:color="auto" w:fill="94D9D5"/>
            <w:tcMar>
              <w:top w:w="28" w:type="dxa"/>
              <w:bottom w:w="28" w:type="dxa"/>
            </w:tcMar>
          </w:tcPr>
          <w:p w14:paraId="234F3296" w14:textId="77777777" w:rsidR="001A6780" w:rsidRPr="00093294" w:rsidRDefault="001A6780" w:rsidP="001A6780">
            <w:pPr>
              <w:pStyle w:val="Tabletext"/>
              <w:rPr>
                <w:b/>
              </w:rPr>
            </w:pPr>
          </w:p>
        </w:tc>
      </w:tr>
      <w:tr w:rsidR="005F5284" w:rsidRPr="00093294" w14:paraId="0B45569D" w14:textId="77777777" w:rsidTr="004172F4">
        <w:trPr>
          <w:tblHeader/>
        </w:trPr>
        <w:tc>
          <w:tcPr>
            <w:tcW w:w="587" w:type="dxa"/>
            <w:tcMar>
              <w:top w:w="28" w:type="dxa"/>
              <w:bottom w:w="28" w:type="dxa"/>
            </w:tcMar>
          </w:tcPr>
          <w:p w14:paraId="307D22B9" w14:textId="77777777" w:rsidR="005F5284" w:rsidRPr="00093294" w:rsidRDefault="005F5284" w:rsidP="001A6780">
            <w:pPr>
              <w:pStyle w:val="Tabletext"/>
            </w:pPr>
          </w:p>
        </w:tc>
        <w:tc>
          <w:tcPr>
            <w:tcW w:w="699" w:type="dxa"/>
            <w:tcMar>
              <w:top w:w="28" w:type="dxa"/>
              <w:bottom w:w="28" w:type="dxa"/>
            </w:tcMar>
          </w:tcPr>
          <w:p w14:paraId="4BA9D3A5" w14:textId="77777777" w:rsidR="005F5284" w:rsidRPr="00093294" w:rsidRDefault="005F5284" w:rsidP="001A6780">
            <w:pPr>
              <w:pStyle w:val="Tabletext"/>
            </w:pPr>
          </w:p>
        </w:tc>
        <w:tc>
          <w:tcPr>
            <w:tcW w:w="898" w:type="dxa"/>
            <w:tcMar>
              <w:top w:w="28" w:type="dxa"/>
              <w:bottom w:w="28" w:type="dxa"/>
            </w:tcMar>
          </w:tcPr>
          <w:p w14:paraId="4D2942DF" w14:textId="3E2ABCF4" w:rsidR="005F5284" w:rsidRPr="00093294" w:rsidRDefault="005F5284" w:rsidP="001A6780">
            <w:pPr>
              <w:pStyle w:val="Tabletext"/>
            </w:pPr>
            <w:r>
              <w:t>4</w:t>
            </w:r>
            <w:r w:rsidRPr="00093294">
              <w:t>.2.1</w:t>
            </w:r>
          </w:p>
        </w:tc>
        <w:tc>
          <w:tcPr>
            <w:tcW w:w="6785" w:type="dxa"/>
            <w:tcMar>
              <w:top w:w="28" w:type="dxa"/>
              <w:bottom w:w="28" w:type="dxa"/>
            </w:tcMar>
          </w:tcPr>
          <w:p w14:paraId="42F74E5C" w14:textId="748D1ACE" w:rsidR="005F5284" w:rsidRPr="00093294" w:rsidRDefault="005F5284" w:rsidP="001A6780">
            <w:pPr>
              <w:pStyle w:val="Tabletext"/>
              <w:jc w:val="right"/>
            </w:pPr>
            <w:r>
              <w:rPr>
                <w:rFonts w:cs="Arial"/>
                <w:szCs w:val="20"/>
              </w:rPr>
              <w:t>Location factors</w:t>
            </w:r>
          </w:p>
        </w:tc>
        <w:tc>
          <w:tcPr>
            <w:tcW w:w="949" w:type="dxa"/>
            <w:tcMar>
              <w:top w:w="28" w:type="dxa"/>
              <w:bottom w:w="28" w:type="dxa"/>
            </w:tcMar>
          </w:tcPr>
          <w:p w14:paraId="24860819" w14:textId="3A3AA2B7" w:rsidR="005F5284" w:rsidRPr="00093294" w:rsidRDefault="005F5284" w:rsidP="001A6780">
            <w:pPr>
              <w:pStyle w:val="Tabletext"/>
            </w:pPr>
            <w:r>
              <w:t>2</w:t>
            </w:r>
          </w:p>
        </w:tc>
        <w:tc>
          <w:tcPr>
            <w:tcW w:w="2268" w:type="dxa"/>
            <w:tcMar>
              <w:top w:w="28" w:type="dxa"/>
              <w:bottom w:w="28" w:type="dxa"/>
            </w:tcMar>
          </w:tcPr>
          <w:p w14:paraId="44F17768" w14:textId="00DB905D" w:rsidR="005F5284" w:rsidRPr="00093294" w:rsidRDefault="005F5284" w:rsidP="001A6780">
            <w:pPr>
              <w:pStyle w:val="Tabletext"/>
            </w:pPr>
          </w:p>
        </w:tc>
        <w:tc>
          <w:tcPr>
            <w:tcW w:w="2410" w:type="dxa"/>
            <w:tcMar>
              <w:top w:w="28" w:type="dxa"/>
              <w:bottom w:w="28" w:type="dxa"/>
            </w:tcMar>
            <w:vAlign w:val="center"/>
          </w:tcPr>
          <w:p w14:paraId="7E7E9FD4" w14:textId="6CB1C63A" w:rsidR="005F5284" w:rsidRPr="00093294" w:rsidRDefault="005F5284" w:rsidP="001A6780">
            <w:pPr>
              <w:pStyle w:val="Tabletext"/>
            </w:pPr>
            <w:r>
              <w:t>IALA Lighthouse</w:t>
            </w:r>
          </w:p>
        </w:tc>
        <w:tc>
          <w:tcPr>
            <w:tcW w:w="587" w:type="dxa"/>
            <w:tcMar>
              <w:top w:w="28" w:type="dxa"/>
              <w:bottom w:w="28" w:type="dxa"/>
            </w:tcMar>
          </w:tcPr>
          <w:p w14:paraId="5AC67A0E" w14:textId="2B43619C" w:rsidR="005F5284" w:rsidRPr="00093294" w:rsidRDefault="002D51FB" w:rsidP="001A6780">
            <w:pPr>
              <w:pStyle w:val="Tabletext"/>
            </w:pPr>
            <w:r>
              <w:t>7</w:t>
            </w:r>
          </w:p>
        </w:tc>
      </w:tr>
      <w:tr w:rsidR="005F5284" w:rsidRPr="00093294" w14:paraId="269B2924" w14:textId="77777777" w:rsidTr="001A6780">
        <w:trPr>
          <w:tblHeader/>
        </w:trPr>
        <w:tc>
          <w:tcPr>
            <w:tcW w:w="587" w:type="dxa"/>
            <w:tcMar>
              <w:top w:w="28" w:type="dxa"/>
              <w:bottom w:w="28" w:type="dxa"/>
            </w:tcMar>
          </w:tcPr>
          <w:p w14:paraId="75EB553E" w14:textId="77777777" w:rsidR="005F5284" w:rsidRPr="00093294" w:rsidRDefault="005F5284" w:rsidP="001A6780">
            <w:pPr>
              <w:pStyle w:val="Tabletext"/>
            </w:pPr>
          </w:p>
        </w:tc>
        <w:tc>
          <w:tcPr>
            <w:tcW w:w="699" w:type="dxa"/>
            <w:tcMar>
              <w:top w:w="28" w:type="dxa"/>
              <w:bottom w:w="28" w:type="dxa"/>
            </w:tcMar>
          </w:tcPr>
          <w:p w14:paraId="60322C2D" w14:textId="77777777" w:rsidR="005F5284" w:rsidRPr="00093294" w:rsidRDefault="005F5284" w:rsidP="001A6780">
            <w:pPr>
              <w:pStyle w:val="Tabletext"/>
            </w:pPr>
          </w:p>
        </w:tc>
        <w:tc>
          <w:tcPr>
            <w:tcW w:w="898" w:type="dxa"/>
            <w:tcMar>
              <w:top w:w="28" w:type="dxa"/>
              <w:bottom w:w="28" w:type="dxa"/>
            </w:tcMar>
          </w:tcPr>
          <w:p w14:paraId="7FD5A677" w14:textId="59177A6D" w:rsidR="005F5284" w:rsidRDefault="005F5284" w:rsidP="001A6780">
            <w:pPr>
              <w:pStyle w:val="Tabletext"/>
            </w:pPr>
            <w:r>
              <w:t>4</w:t>
            </w:r>
            <w:r w:rsidRPr="00093294">
              <w:t>.2.</w:t>
            </w:r>
            <w:r>
              <w:t>2</w:t>
            </w:r>
          </w:p>
        </w:tc>
        <w:tc>
          <w:tcPr>
            <w:tcW w:w="6785" w:type="dxa"/>
            <w:tcMar>
              <w:top w:w="28" w:type="dxa"/>
              <w:bottom w:w="28" w:type="dxa"/>
            </w:tcMar>
          </w:tcPr>
          <w:p w14:paraId="4260278E" w14:textId="369145C6" w:rsidR="005F5284" w:rsidRPr="00093294" w:rsidRDefault="005F5284" w:rsidP="001A6780">
            <w:pPr>
              <w:pStyle w:val="Tabletext"/>
              <w:jc w:val="right"/>
            </w:pPr>
            <w:r>
              <w:rPr>
                <w:rFonts w:cs="Arial"/>
                <w:szCs w:val="20"/>
              </w:rPr>
              <w:t>Vehicular, vessel and pedestrian access</w:t>
            </w:r>
          </w:p>
        </w:tc>
        <w:tc>
          <w:tcPr>
            <w:tcW w:w="949" w:type="dxa"/>
            <w:tcMar>
              <w:top w:w="28" w:type="dxa"/>
              <w:bottom w:w="28" w:type="dxa"/>
            </w:tcMar>
          </w:tcPr>
          <w:p w14:paraId="7DDA4408" w14:textId="768116D7" w:rsidR="005F5284" w:rsidRPr="00093294" w:rsidRDefault="005F5284" w:rsidP="001A6780">
            <w:pPr>
              <w:pStyle w:val="Tabletext"/>
            </w:pPr>
            <w:r>
              <w:t>2</w:t>
            </w:r>
          </w:p>
        </w:tc>
        <w:tc>
          <w:tcPr>
            <w:tcW w:w="2268" w:type="dxa"/>
            <w:tcMar>
              <w:top w:w="28" w:type="dxa"/>
              <w:bottom w:w="28" w:type="dxa"/>
            </w:tcMar>
          </w:tcPr>
          <w:p w14:paraId="3970D1C1" w14:textId="77777777" w:rsidR="005F5284" w:rsidRPr="00093294" w:rsidRDefault="005F5284" w:rsidP="001A6780">
            <w:pPr>
              <w:pStyle w:val="Tabletext"/>
            </w:pPr>
          </w:p>
        </w:tc>
        <w:tc>
          <w:tcPr>
            <w:tcW w:w="2410" w:type="dxa"/>
            <w:tcMar>
              <w:top w:w="28" w:type="dxa"/>
              <w:bottom w:w="28" w:type="dxa"/>
            </w:tcMar>
          </w:tcPr>
          <w:p w14:paraId="382BB3DA" w14:textId="7B0E9A2D" w:rsidR="005F5284" w:rsidRPr="00093294" w:rsidRDefault="005F5284" w:rsidP="001A6780">
            <w:pPr>
              <w:pStyle w:val="Tabletext"/>
            </w:pPr>
            <w:r w:rsidRPr="00D910B7">
              <w:t xml:space="preserve">Conservation Manual </w:t>
            </w:r>
          </w:p>
        </w:tc>
        <w:tc>
          <w:tcPr>
            <w:tcW w:w="587" w:type="dxa"/>
            <w:tcMar>
              <w:top w:w="28" w:type="dxa"/>
              <w:bottom w:w="28" w:type="dxa"/>
            </w:tcMar>
          </w:tcPr>
          <w:p w14:paraId="7F9F8AC2" w14:textId="53045A23" w:rsidR="005F5284" w:rsidRPr="00093294" w:rsidRDefault="002D51FB" w:rsidP="001A6780">
            <w:pPr>
              <w:pStyle w:val="Tabletext"/>
            </w:pPr>
            <w:r>
              <w:t>7</w:t>
            </w:r>
          </w:p>
        </w:tc>
      </w:tr>
      <w:tr w:rsidR="005F5284" w:rsidRPr="00093294" w14:paraId="78E2F3D8" w14:textId="77777777" w:rsidTr="001A6780">
        <w:trPr>
          <w:tblHeader/>
        </w:trPr>
        <w:tc>
          <w:tcPr>
            <w:tcW w:w="587" w:type="dxa"/>
            <w:tcMar>
              <w:top w:w="28" w:type="dxa"/>
              <w:bottom w:w="28" w:type="dxa"/>
            </w:tcMar>
          </w:tcPr>
          <w:p w14:paraId="394C425F" w14:textId="77777777" w:rsidR="005F5284" w:rsidRPr="00093294" w:rsidRDefault="005F5284" w:rsidP="001A6780">
            <w:pPr>
              <w:pStyle w:val="Tabletext"/>
            </w:pPr>
          </w:p>
        </w:tc>
        <w:tc>
          <w:tcPr>
            <w:tcW w:w="699" w:type="dxa"/>
            <w:tcMar>
              <w:top w:w="28" w:type="dxa"/>
              <w:bottom w:w="28" w:type="dxa"/>
            </w:tcMar>
          </w:tcPr>
          <w:p w14:paraId="3D9B117A" w14:textId="77777777" w:rsidR="005F5284" w:rsidRPr="00093294" w:rsidRDefault="005F5284" w:rsidP="001A6780">
            <w:pPr>
              <w:pStyle w:val="Tabletext"/>
            </w:pPr>
          </w:p>
        </w:tc>
        <w:tc>
          <w:tcPr>
            <w:tcW w:w="898" w:type="dxa"/>
            <w:tcMar>
              <w:top w:w="28" w:type="dxa"/>
              <w:bottom w:w="28" w:type="dxa"/>
            </w:tcMar>
          </w:tcPr>
          <w:p w14:paraId="00FA3C6E" w14:textId="1C1ACA5B" w:rsidR="005F5284" w:rsidRDefault="005F5284" w:rsidP="001A6780">
            <w:pPr>
              <w:pStyle w:val="Tabletext"/>
            </w:pPr>
            <w:r>
              <w:t>4</w:t>
            </w:r>
            <w:r w:rsidRPr="00093294">
              <w:t>.2.</w:t>
            </w:r>
            <w:r>
              <w:t>3</w:t>
            </w:r>
          </w:p>
        </w:tc>
        <w:tc>
          <w:tcPr>
            <w:tcW w:w="6785" w:type="dxa"/>
            <w:tcMar>
              <w:top w:w="28" w:type="dxa"/>
              <w:bottom w:w="28" w:type="dxa"/>
            </w:tcMar>
          </w:tcPr>
          <w:p w14:paraId="1AED09E7" w14:textId="30393A9B" w:rsidR="005F5284" w:rsidRPr="00093294" w:rsidRDefault="005F5284" w:rsidP="001A6780">
            <w:pPr>
              <w:pStyle w:val="Tabletext"/>
              <w:jc w:val="right"/>
            </w:pPr>
            <w:r w:rsidRPr="005F5284">
              <w:t>Potential visitor number</w:t>
            </w:r>
            <w:r>
              <w:t>s</w:t>
            </w:r>
          </w:p>
        </w:tc>
        <w:tc>
          <w:tcPr>
            <w:tcW w:w="949" w:type="dxa"/>
            <w:tcMar>
              <w:top w:w="28" w:type="dxa"/>
              <w:bottom w:w="28" w:type="dxa"/>
            </w:tcMar>
          </w:tcPr>
          <w:p w14:paraId="12A19067" w14:textId="51561BDB" w:rsidR="005F5284" w:rsidRPr="00093294" w:rsidRDefault="005F5284" w:rsidP="001A6780">
            <w:pPr>
              <w:pStyle w:val="Tabletext"/>
            </w:pPr>
            <w:r>
              <w:t>2</w:t>
            </w:r>
          </w:p>
        </w:tc>
        <w:tc>
          <w:tcPr>
            <w:tcW w:w="2268" w:type="dxa"/>
            <w:tcMar>
              <w:top w:w="28" w:type="dxa"/>
              <w:bottom w:w="28" w:type="dxa"/>
            </w:tcMar>
          </w:tcPr>
          <w:p w14:paraId="5B2D8836" w14:textId="77777777" w:rsidR="005F5284" w:rsidRPr="00093294" w:rsidRDefault="005F5284" w:rsidP="001A6780">
            <w:pPr>
              <w:pStyle w:val="Tabletext"/>
            </w:pPr>
          </w:p>
        </w:tc>
        <w:tc>
          <w:tcPr>
            <w:tcW w:w="2410" w:type="dxa"/>
            <w:tcMar>
              <w:top w:w="28" w:type="dxa"/>
              <w:bottom w:w="28" w:type="dxa"/>
            </w:tcMar>
          </w:tcPr>
          <w:p w14:paraId="7CCF5811" w14:textId="43F5E5B8" w:rsidR="005F5284" w:rsidRPr="00093294" w:rsidRDefault="005F5284" w:rsidP="005F5284">
            <w:pPr>
              <w:pStyle w:val="Tabletext"/>
            </w:pPr>
            <w:r w:rsidRPr="00D910B7">
              <w:t>Chapter</w:t>
            </w:r>
            <w:r>
              <w:t>s 3 - 5</w:t>
            </w:r>
          </w:p>
        </w:tc>
        <w:tc>
          <w:tcPr>
            <w:tcW w:w="587" w:type="dxa"/>
            <w:tcMar>
              <w:top w:w="28" w:type="dxa"/>
              <w:bottom w:w="28" w:type="dxa"/>
            </w:tcMar>
          </w:tcPr>
          <w:p w14:paraId="3972819B" w14:textId="6902E0F5" w:rsidR="005F5284" w:rsidRPr="00093294" w:rsidRDefault="002D51FB" w:rsidP="001A6780">
            <w:pPr>
              <w:pStyle w:val="Tabletext"/>
            </w:pPr>
            <w:r>
              <w:t>7</w:t>
            </w:r>
          </w:p>
        </w:tc>
      </w:tr>
      <w:tr w:rsidR="00A80ADE" w:rsidRPr="00093294" w14:paraId="4A7A1FF5" w14:textId="77777777" w:rsidTr="001A6780">
        <w:trPr>
          <w:tblHeader/>
        </w:trPr>
        <w:tc>
          <w:tcPr>
            <w:tcW w:w="587" w:type="dxa"/>
            <w:tcMar>
              <w:top w:w="28" w:type="dxa"/>
              <w:bottom w:w="28" w:type="dxa"/>
            </w:tcMar>
          </w:tcPr>
          <w:p w14:paraId="2D5449E9" w14:textId="77777777" w:rsidR="00A80ADE" w:rsidRPr="00093294" w:rsidRDefault="00A80ADE" w:rsidP="001A6780">
            <w:pPr>
              <w:pStyle w:val="Tabletext"/>
            </w:pPr>
          </w:p>
        </w:tc>
        <w:tc>
          <w:tcPr>
            <w:tcW w:w="699" w:type="dxa"/>
            <w:tcMar>
              <w:top w:w="28" w:type="dxa"/>
              <w:bottom w:w="28" w:type="dxa"/>
            </w:tcMar>
          </w:tcPr>
          <w:p w14:paraId="15A432B5" w14:textId="77777777" w:rsidR="00A80ADE" w:rsidRPr="00093294" w:rsidRDefault="00A80ADE" w:rsidP="001A6780">
            <w:pPr>
              <w:pStyle w:val="Tabletext"/>
            </w:pPr>
          </w:p>
        </w:tc>
        <w:tc>
          <w:tcPr>
            <w:tcW w:w="898" w:type="dxa"/>
            <w:tcMar>
              <w:top w:w="28" w:type="dxa"/>
              <w:bottom w:w="28" w:type="dxa"/>
            </w:tcMar>
          </w:tcPr>
          <w:p w14:paraId="573A1308" w14:textId="6E220917" w:rsidR="00A80ADE" w:rsidRDefault="00C972BE" w:rsidP="001A6780">
            <w:pPr>
              <w:pStyle w:val="Tabletext"/>
            </w:pPr>
            <w:r>
              <w:t>4</w:t>
            </w:r>
            <w:r w:rsidRPr="00093294">
              <w:t>.2.</w:t>
            </w:r>
            <w:r>
              <w:t>4</w:t>
            </w:r>
          </w:p>
        </w:tc>
        <w:tc>
          <w:tcPr>
            <w:tcW w:w="6785" w:type="dxa"/>
            <w:tcMar>
              <w:top w:w="28" w:type="dxa"/>
              <w:bottom w:w="28" w:type="dxa"/>
            </w:tcMar>
          </w:tcPr>
          <w:p w14:paraId="69F90C78" w14:textId="303418DE" w:rsidR="00A80ADE" w:rsidRPr="00093294" w:rsidRDefault="005F5284" w:rsidP="001A6780">
            <w:pPr>
              <w:pStyle w:val="Tabletext"/>
              <w:jc w:val="right"/>
            </w:pPr>
            <w:r w:rsidRPr="005F5284">
              <w:t>Health and Safety considerations</w:t>
            </w:r>
          </w:p>
        </w:tc>
        <w:tc>
          <w:tcPr>
            <w:tcW w:w="949" w:type="dxa"/>
            <w:tcMar>
              <w:top w:w="28" w:type="dxa"/>
              <w:bottom w:w="28" w:type="dxa"/>
            </w:tcMar>
          </w:tcPr>
          <w:p w14:paraId="12604D62" w14:textId="6F77942C" w:rsidR="00A80ADE" w:rsidRPr="00093294" w:rsidRDefault="00C972BE" w:rsidP="001A6780">
            <w:pPr>
              <w:pStyle w:val="Tabletext"/>
            </w:pPr>
            <w:r>
              <w:t>2</w:t>
            </w:r>
          </w:p>
        </w:tc>
        <w:tc>
          <w:tcPr>
            <w:tcW w:w="2268" w:type="dxa"/>
            <w:tcMar>
              <w:top w:w="28" w:type="dxa"/>
              <w:bottom w:w="28" w:type="dxa"/>
            </w:tcMar>
          </w:tcPr>
          <w:p w14:paraId="138570C3" w14:textId="77777777" w:rsidR="00A80ADE" w:rsidRPr="00093294" w:rsidRDefault="00A80ADE" w:rsidP="001A6780">
            <w:pPr>
              <w:pStyle w:val="Tabletext"/>
            </w:pPr>
          </w:p>
        </w:tc>
        <w:tc>
          <w:tcPr>
            <w:tcW w:w="2410" w:type="dxa"/>
            <w:tcMar>
              <w:top w:w="28" w:type="dxa"/>
              <w:bottom w:w="28" w:type="dxa"/>
            </w:tcMar>
          </w:tcPr>
          <w:p w14:paraId="0143993F" w14:textId="39D7D60F" w:rsidR="00A80ADE" w:rsidRPr="00093294" w:rsidRDefault="005F5284" w:rsidP="001A6780">
            <w:pPr>
              <w:pStyle w:val="Tabletext"/>
            </w:pPr>
            <w:r w:rsidRPr="005F5284">
              <w:t>GL 1074 and 1075</w:t>
            </w:r>
          </w:p>
        </w:tc>
        <w:tc>
          <w:tcPr>
            <w:tcW w:w="587" w:type="dxa"/>
            <w:tcMar>
              <w:top w:w="28" w:type="dxa"/>
              <w:bottom w:w="28" w:type="dxa"/>
            </w:tcMar>
          </w:tcPr>
          <w:p w14:paraId="195AC667" w14:textId="2E7CF497" w:rsidR="00A80ADE" w:rsidRPr="00093294" w:rsidRDefault="002D51FB" w:rsidP="001A6780">
            <w:pPr>
              <w:pStyle w:val="Tabletext"/>
            </w:pPr>
            <w:r>
              <w:t>7</w:t>
            </w:r>
          </w:p>
        </w:tc>
      </w:tr>
      <w:tr w:rsidR="00A80ADE" w:rsidRPr="00093294" w14:paraId="056654A4" w14:textId="77777777" w:rsidTr="001A6780">
        <w:trPr>
          <w:tblHeader/>
        </w:trPr>
        <w:tc>
          <w:tcPr>
            <w:tcW w:w="587" w:type="dxa"/>
            <w:tcMar>
              <w:top w:w="28" w:type="dxa"/>
              <w:bottom w:w="28" w:type="dxa"/>
            </w:tcMar>
          </w:tcPr>
          <w:p w14:paraId="1129985A" w14:textId="77777777" w:rsidR="00A80ADE" w:rsidRPr="00093294" w:rsidRDefault="00A80ADE" w:rsidP="001A6780">
            <w:pPr>
              <w:pStyle w:val="Tabletext"/>
            </w:pPr>
          </w:p>
        </w:tc>
        <w:tc>
          <w:tcPr>
            <w:tcW w:w="699" w:type="dxa"/>
            <w:tcMar>
              <w:top w:w="28" w:type="dxa"/>
              <w:bottom w:w="28" w:type="dxa"/>
            </w:tcMar>
          </w:tcPr>
          <w:p w14:paraId="03C671C4" w14:textId="77777777" w:rsidR="00A80ADE" w:rsidRPr="00093294" w:rsidRDefault="00A80ADE" w:rsidP="001A6780">
            <w:pPr>
              <w:pStyle w:val="Tabletext"/>
            </w:pPr>
          </w:p>
        </w:tc>
        <w:tc>
          <w:tcPr>
            <w:tcW w:w="898" w:type="dxa"/>
            <w:tcMar>
              <w:top w:w="28" w:type="dxa"/>
              <w:bottom w:w="28" w:type="dxa"/>
            </w:tcMar>
          </w:tcPr>
          <w:p w14:paraId="6F07211A" w14:textId="2E5D9D9E" w:rsidR="00A80ADE" w:rsidRDefault="00C972BE" w:rsidP="001A6780">
            <w:pPr>
              <w:pStyle w:val="Tabletext"/>
            </w:pPr>
            <w:r>
              <w:t>4</w:t>
            </w:r>
            <w:r w:rsidRPr="00093294">
              <w:t>.2.</w:t>
            </w:r>
            <w:r>
              <w:t>5</w:t>
            </w:r>
          </w:p>
        </w:tc>
        <w:tc>
          <w:tcPr>
            <w:tcW w:w="6785" w:type="dxa"/>
            <w:tcMar>
              <w:top w:w="28" w:type="dxa"/>
              <w:bottom w:w="28" w:type="dxa"/>
            </w:tcMar>
          </w:tcPr>
          <w:p w14:paraId="7F8DC56C" w14:textId="49032F9A" w:rsidR="00A80ADE" w:rsidRPr="00093294" w:rsidRDefault="005F5284" w:rsidP="001A6780">
            <w:pPr>
              <w:pStyle w:val="Tabletext"/>
              <w:jc w:val="right"/>
            </w:pPr>
            <w:r w:rsidRPr="005F5284">
              <w:t>Accommodation possibilities on sit</w:t>
            </w:r>
            <w:r>
              <w:t>e</w:t>
            </w:r>
          </w:p>
        </w:tc>
        <w:tc>
          <w:tcPr>
            <w:tcW w:w="949" w:type="dxa"/>
            <w:tcMar>
              <w:top w:w="28" w:type="dxa"/>
              <w:bottom w:w="28" w:type="dxa"/>
            </w:tcMar>
          </w:tcPr>
          <w:p w14:paraId="7CDBBE7C" w14:textId="597C403D" w:rsidR="00A80ADE" w:rsidRPr="00093294" w:rsidRDefault="00C972BE" w:rsidP="001A6780">
            <w:pPr>
              <w:pStyle w:val="Tabletext"/>
            </w:pPr>
            <w:r>
              <w:t>2</w:t>
            </w:r>
          </w:p>
        </w:tc>
        <w:tc>
          <w:tcPr>
            <w:tcW w:w="2268" w:type="dxa"/>
            <w:tcMar>
              <w:top w:w="28" w:type="dxa"/>
              <w:bottom w:w="28" w:type="dxa"/>
            </w:tcMar>
          </w:tcPr>
          <w:p w14:paraId="15279DCD" w14:textId="77777777" w:rsidR="00A80ADE" w:rsidRPr="00093294" w:rsidRDefault="00A80ADE" w:rsidP="001A6780">
            <w:pPr>
              <w:pStyle w:val="Tabletext"/>
            </w:pPr>
          </w:p>
        </w:tc>
        <w:tc>
          <w:tcPr>
            <w:tcW w:w="2410" w:type="dxa"/>
            <w:tcMar>
              <w:top w:w="28" w:type="dxa"/>
              <w:bottom w:w="28" w:type="dxa"/>
            </w:tcMar>
          </w:tcPr>
          <w:p w14:paraId="2BDD739A" w14:textId="77777777" w:rsidR="00A80ADE" w:rsidRPr="00093294" w:rsidRDefault="00A80ADE" w:rsidP="001A6780">
            <w:pPr>
              <w:pStyle w:val="Tabletext"/>
            </w:pPr>
          </w:p>
        </w:tc>
        <w:tc>
          <w:tcPr>
            <w:tcW w:w="587" w:type="dxa"/>
            <w:tcMar>
              <w:top w:w="28" w:type="dxa"/>
              <w:bottom w:w="28" w:type="dxa"/>
            </w:tcMar>
          </w:tcPr>
          <w:p w14:paraId="69A8A246" w14:textId="0AC019AE" w:rsidR="00A80ADE" w:rsidRPr="00093294" w:rsidRDefault="002D51FB" w:rsidP="001A6780">
            <w:pPr>
              <w:pStyle w:val="Tabletext"/>
            </w:pPr>
            <w:r>
              <w:t>7</w:t>
            </w:r>
          </w:p>
        </w:tc>
      </w:tr>
      <w:tr w:rsidR="001A6780" w:rsidRPr="00093294" w14:paraId="3325C80C" w14:textId="77777777" w:rsidTr="001A6780">
        <w:trPr>
          <w:tblHeader/>
        </w:trPr>
        <w:tc>
          <w:tcPr>
            <w:tcW w:w="587" w:type="dxa"/>
            <w:tcMar>
              <w:top w:w="28" w:type="dxa"/>
              <w:bottom w:w="28" w:type="dxa"/>
            </w:tcMar>
          </w:tcPr>
          <w:p w14:paraId="7E186B3F" w14:textId="77777777" w:rsidR="001A6780" w:rsidRPr="00093294" w:rsidRDefault="001A6780" w:rsidP="001A6780">
            <w:pPr>
              <w:pStyle w:val="Tabletext"/>
              <w:rPr>
                <w:b/>
              </w:rPr>
            </w:pPr>
          </w:p>
        </w:tc>
        <w:tc>
          <w:tcPr>
            <w:tcW w:w="699" w:type="dxa"/>
            <w:tcMar>
              <w:top w:w="28" w:type="dxa"/>
              <w:bottom w:w="28" w:type="dxa"/>
            </w:tcMar>
          </w:tcPr>
          <w:p w14:paraId="09D74228" w14:textId="713F88D4" w:rsidR="001A6780" w:rsidRPr="00093294" w:rsidRDefault="00F83046" w:rsidP="001A6780">
            <w:pPr>
              <w:pStyle w:val="Tabletext"/>
              <w:rPr>
                <w:b/>
              </w:rPr>
            </w:pPr>
            <w:r>
              <w:rPr>
                <w:b/>
              </w:rPr>
              <w:t>4</w:t>
            </w:r>
            <w:r w:rsidR="001A6780" w:rsidRPr="00093294">
              <w:rPr>
                <w:b/>
              </w:rPr>
              <w:t>.3</w:t>
            </w:r>
          </w:p>
        </w:tc>
        <w:tc>
          <w:tcPr>
            <w:tcW w:w="898" w:type="dxa"/>
            <w:shd w:val="clear" w:color="auto" w:fill="94D9D5"/>
            <w:tcMar>
              <w:top w:w="28" w:type="dxa"/>
              <w:bottom w:w="28" w:type="dxa"/>
            </w:tcMar>
          </w:tcPr>
          <w:p w14:paraId="2211AC29" w14:textId="77777777" w:rsidR="001A6780" w:rsidRPr="00093294" w:rsidRDefault="001A6780" w:rsidP="001A6780">
            <w:pPr>
              <w:pStyle w:val="Tabletext"/>
              <w:rPr>
                <w:b/>
              </w:rPr>
            </w:pPr>
          </w:p>
        </w:tc>
        <w:tc>
          <w:tcPr>
            <w:tcW w:w="6785" w:type="dxa"/>
            <w:tcMar>
              <w:top w:w="28" w:type="dxa"/>
              <w:bottom w:w="28" w:type="dxa"/>
            </w:tcMar>
          </w:tcPr>
          <w:p w14:paraId="1B065A24" w14:textId="540FEAF6" w:rsidR="001A6780" w:rsidRPr="00093294" w:rsidRDefault="00C972BE" w:rsidP="001A6780">
            <w:pPr>
              <w:pStyle w:val="Tabletext"/>
              <w:rPr>
                <w:b/>
              </w:rPr>
            </w:pPr>
            <w:r w:rsidRPr="00C972BE">
              <w:rPr>
                <w:b/>
              </w:rPr>
              <w:t>Financial Aspects</w:t>
            </w:r>
          </w:p>
        </w:tc>
        <w:tc>
          <w:tcPr>
            <w:tcW w:w="6214" w:type="dxa"/>
            <w:gridSpan w:val="4"/>
            <w:shd w:val="clear" w:color="auto" w:fill="94D9D5"/>
            <w:tcMar>
              <w:top w:w="28" w:type="dxa"/>
              <w:bottom w:w="28" w:type="dxa"/>
            </w:tcMar>
          </w:tcPr>
          <w:p w14:paraId="5DBCE839" w14:textId="77777777" w:rsidR="001A6780" w:rsidRPr="00093294" w:rsidRDefault="001A6780" w:rsidP="001A6780">
            <w:pPr>
              <w:pStyle w:val="Tabletext"/>
              <w:rPr>
                <w:b/>
              </w:rPr>
            </w:pPr>
          </w:p>
        </w:tc>
      </w:tr>
      <w:tr w:rsidR="005F5284" w:rsidRPr="00093294" w14:paraId="19CF1DC9" w14:textId="77777777" w:rsidTr="001A6780">
        <w:trPr>
          <w:tblHeader/>
        </w:trPr>
        <w:tc>
          <w:tcPr>
            <w:tcW w:w="587" w:type="dxa"/>
            <w:tcMar>
              <w:top w:w="28" w:type="dxa"/>
              <w:bottom w:w="28" w:type="dxa"/>
            </w:tcMar>
          </w:tcPr>
          <w:p w14:paraId="4B783911" w14:textId="77777777" w:rsidR="005F5284" w:rsidRPr="00093294" w:rsidRDefault="005F5284" w:rsidP="001A6780">
            <w:pPr>
              <w:pStyle w:val="Tabletext"/>
            </w:pPr>
          </w:p>
        </w:tc>
        <w:tc>
          <w:tcPr>
            <w:tcW w:w="699" w:type="dxa"/>
            <w:tcMar>
              <w:top w:w="28" w:type="dxa"/>
              <w:bottom w:w="28" w:type="dxa"/>
            </w:tcMar>
          </w:tcPr>
          <w:p w14:paraId="5E3230AB" w14:textId="77777777" w:rsidR="005F5284" w:rsidRPr="00093294" w:rsidRDefault="005F5284" w:rsidP="001A6780">
            <w:pPr>
              <w:pStyle w:val="Tabletext"/>
            </w:pPr>
          </w:p>
        </w:tc>
        <w:tc>
          <w:tcPr>
            <w:tcW w:w="898" w:type="dxa"/>
            <w:tcMar>
              <w:top w:w="28" w:type="dxa"/>
              <w:bottom w:w="28" w:type="dxa"/>
            </w:tcMar>
          </w:tcPr>
          <w:p w14:paraId="4681F4C0" w14:textId="68178394" w:rsidR="005F5284" w:rsidRPr="00093294" w:rsidRDefault="005F5284" w:rsidP="001A6780">
            <w:pPr>
              <w:pStyle w:val="Tabletext"/>
            </w:pPr>
            <w:r>
              <w:t>4</w:t>
            </w:r>
            <w:r w:rsidRPr="00093294">
              <w:t>.3.1</w:t>
            </w:r>
          </w:p>
        </w:tc>
        <w:tc>
          <w:tcPr>
            <w:tcW w:w="6785" w:type="dxa"/>
            <w:tcMar>
              <w:top w:w="28" w:type="dxa"/>
              <w:bottom w:w="28" w:type="dxa"/>
            </w:tcMar>
          </w:tcPr>
          <w:p w14:paraId="0297416C" w14:textId="19C76724" w:rsidR="005F5284" w:rsidRPr="00093294" w:rsidRDefault="005F5284" w:rsidP="001A6780">
            <w:pPr>
              <w:pStyle w:val="Tabletext"/>
              <w:jc w:val="right"/>
            </w:pPr>
            <w:r w:rsidRPr="005F5284">
              <w:t>Cost of alternative use and/or conversion</w:t>
            </w:r>
          </w:p>
        </w:tc>
        <w:tc>
          <w:tcPr>
            <w:tcW w:w="949" w:type="dxa"/>
            <w:tcMar>
              <w:top w:w="28" w:type="dxa"/>
              <w:bottom w:w="28" w:type="dxa"/>
            </w:tcMar>
            <w:vAlign w:val="center"/>
          </w:tcPr>
          <w:p w14:paraId="7FB56D46" w14:textId="0EB93F80" w:rsidR="005F5284" w:rsidRPr="00093294" w:rsidRDefault="005F5284" w:rsidP="001A6780">
            <w:pPr>
              <w:pStyle w:val="Tabletext"/>
            </w:pPr>
            <w:r>
              <w:t>2</w:t>
            </w:r>
          </w:p>
        </w:tc>
        <w:tc>
          <w:tcPr>
            <w:tcW w:w="2268" w:type="dxa"/>
            <w:vAlign w:val="center"/>
          </w:tcPr>
          <w:p w14:paraId="6E2E1A9A" w14:textId="023DE1F5" w:rsidR="005F5284" w:rsidRPr="00093294" w:rsidRDefault="005F5284" w:rsidP="001A6780">
            <w:pPr>
              <w:pStyle w:val="Tabletext"/>
            </w:pPr>
          </w:p>
        </w:tc>
        <w:tc>
          <w:tcPr>
            <w:tcW w:w="2410" w:type="dxa"/>
            <w:vAlign w:val="center"/>
          </w:tcPr>
          <w:p w14:paraId="79BF86BE" w14:textId="2FD5BB32" w:rsidR="005F5284" w:rsidRPr="00093294" w:rsidRDefault="005F5284" w:rsidP="001A6780">
            <w:pPr>
              <w:pStyle w:val="Tabletext"/>
            </w:pPr>
            <w:r>
              <w:t>IALA Lighthouse</w:t>
            </w:r>
          </w:p>
        </w:tc>
        <w:tc>
          <w:tcPr>
            <w:tcW w:w="587" w:type="dxa"/>
            <w:vAlign w:val="center"/>
          </w:tcPr>
          <w:p w14:paraId="43A13084" w14:textId="06A5CD01" w:rsidR="005F5284" w:rsidRPr="00093294" w:rsidRDefault="002D51FB" w:rsidP="001A6780">
            <w:pPr>
              <w:pStyle w:val="Tabletext"/>
            </w:pPr>
            <w:r>
              <w:t>8</w:t>
            </w:r>
          </w:p>
        </w:tc>
      </w:tr>
      <w:tr w:rsidR="005F5284" w:rsidRPr="00093294" w14:paraId="732358DC" w14:textId="77777777" w:rsidTr="001A6780">
        <w:trPr>
          <w:tblHeader/>
        </w:trPr>
        <w:tc>
          <w:tcPr>
            <w:tcW w:w="587" w:type="dxa"/>
            <w:tcMar>
              <w:top w:w="28" w:type="dxa"/>
              <w:bottom w:w="28" w:type="dxa"/>
            </w:tcMar>
          </w:tcPr>
          <w:p w14:paraId="39B655BA" w14:textId="77777777" w:rsidR="005F5284" w:rsidRPr="00093294" w:rsidRDefault="005F5284" w:rsidP="001A6780">
            <w:pPr>
              <w:pStyle w:val="Tabletext"/>
            </w:pPr>
          </w:p>
        </w:tc>
        <w:tc>
          <w:tcPr>
            <w:tcW w:w="699" w:type="dxa"/>
            <w:tcMar>
              <w:top w:w="28" w:type="dxa"/>
              <w:bottom w:w="28" w:type="dxa"/>
            </w:tcMar>
          </w:tcPr>
          <w:p w14:paraId="230392C5" w14:textId="77777777" w:rsidR="005F5284" w:rsidRPr="00093294" w:rsidRDefault="005F5284" w:rsidP="001A6780">
            <w:pPr>
              <w:pStyle w:val="Tabletext"/>
            </w:pPr>
          </w:p>
        </w:tc>
        <w:tc>
          <w:tcPr>
            <w:tcW w:w="898" w:type="dxa"/>
            <w:tcMar>
              <w:top w:w="28" w:type="dxa"/>
              <w:bottom w:w="28" w:type="dxa"/>
            </w:tcMar>
          </w:tcPr>
          <w:p w14:paraId="5B224D02" w14:textId="7D790D73" w:rsidR="005F5284" w:rsidRPr="00093294" w:rsidRDefault="005F5284" w:rsidP="001A6780">
            <w:pPr>
              <w:pStyle w:val="Tabletext"/>
            </w:pPr>
            <w:r>
              <w:t>4</w:t>
            </w:r>
            <w:r w:rsidRPr="00093294">
              <w:t>.3.2</w:t>
            </w:r>
          </w:p>
        </w:tc>
        <w:tc>
          <w:tcPr>
            <w:tcW w:w="6785" w:type="dxa"/>
            <w:tcMar>
              <w:top w:w="28" w:type="dxa"/>
              <w:bottom w:w="28" w:type="dxa"/>
            </w:tcMar>
          </w:tcPr>
          <w:p w14:paraId="4DF11D78" w14:textId="0D7ACE3C" w:rsidR="005F5284" w:rsidRPr="00093294" w:rsidRDefault="005F5284" w:rsidP="001A6780">
            <w:pPr>
              <w:pStyle w:val="Tabletext"/>
              <w:jc w:val="right"/>
            </w:pPr>
            <w:r w:rsidRPr="005F5284">
              <w:t>Operating costs</w:t>
            </w:r>
          </w:p>
        </w:tc>
        <w:tc>
          <w:tcPr>
            <w:tcW w:w="949" w:type="dxa"/>
            <w:tcMar>
              <w:top w:w="28" w:type="dxa"/>
              <w:bottom w:w="28" w:type="dxa"/>
            </w:tcMar>
          </w:tcPr>
          <w:p w14:paraId="360452F8" w14:textId="73C5D515" w:rsidR="005F5284" w:rsidRPr="00093294" w:rsidRDefault="005F5284" w:rsidP="001A6780">
            <w:pPr>
              <w:pStyle w:val="Tabletext"/>
            </w:pPr>
            <w:r>
              <w:t>2</w:t>
            </w:r>
          </w:p>
        </w:tc>
        <w:tc>
          <w:tcPr>
            <w:tcW w:w="2268" w:type="dxa"/>
          </w:tcPr>
          <w:p w14:paraId="5EEFCDC8" w14:textId="77777777" w:rsidR="005F5284" w:rsidRPr="00093294" w:rsidRDefault="005F5284" w:rsidP="001A6780">
            <w:pPr>
              <w:pStyle w:val="Tabletext"/>
            </w:pPr>
          </w:p>
        </w:tc>
        <w:tc>
          <w:tcPr>
            <w:tcW w:w="2410" w:type="dxa"/>
          </w:tcPr>
          <w:p w14:paraId="30B65BC2" w14:textId="3925144C" w:rsidR="005F5284" w:rsidRPr="00093294" w:rsidRDefault="005F5284" w:rsidP="001A6780">
            <w:pPr>
              <w:pStyle w:val="Tabletext"/>
            </w:pPr>
            <w:r w:rsidRPr="00D910B7">
              <w:t>Conservation Manual</w:t>
            </w:r>
          </w:p>
        </w:tc>
        <w:tc>
          <w:tcPr>
            <w:tcW w:w="587" w:type="dxa"/>
          </w:tcPr>
          <w:p w14:paraId="5EEADCBE" w14:textId="21B659F6" w:rsidR="005F5284" w:rsidRPr="00093294" w:rsidRDefault="002D51FB" w:rsidP="001A6780">
            <w:pPr>
              <w:pStyle w:val="Tabletext"/>
            </w:pPr>
            <w:r>
              <w:t>8</w:t>
            </w:r>
          </w:p>
        </w:tc>
      </w:tr>
      <w:tr w:rsidR="005F5284" w:rsidRPr="00093294" w14:paraId="47E4147A" w14:textId="77777777" w:rsidTr="001A6780">
        <w:trPr>
          <w:tblHeader/>
        </w:trPr>
        <w:tc>
          <w:tcPr>
            <w:tcW w:w="587" w:type="dxa"/>
            <w:tcMar>
              <w:top w:w="28" w:type="dxa"/>
              <w:bottom w:w="28" w:type="dxa"/>
            </w:tcMar>
          </w:tcPr>
          <w:p w14:paraId="2E14E915" w14:textId="77777777" w:rsidR="005F5284" w:rsidRPr="00093294" w:rsidRDefault="005F5284" w:rsidP="001A6780">
            <w:pPr>
              <w:jc w:val="both"/>
              <w:rPr>
                <w:rFonts w:cs="Arial"/>
                <w:sz w:val="20"/>
                <w:szCs w:val="20"/>
              </w:rPr>
            </w:pPr>
          </w:p>
        </w:tc>
        <w:tc>
          <w:tcPr>
            <w:tcW w:w="699" w:type="dxa"/>
            <w:tcMar>
              <w:top w:w="28" w:type="dxa"/>
              <w:bottom w:w="28" w:type="dxa"/>
            </w:tcMar>
          </w:tcPr>
          <w:p w14:paraId="733E9987" w14:textId="77777777" w:rsidR="005F5284" w:rsidRPr="00093294" w:rsidRDefault="005F5284" w:rsidP="001A6780">
            <w:pPr>
              <w:jc w:val="both"/>
              <w:rPr>
                <w:rFonts w:cs="Arial"/>
                <w:sz w:val="20"/>
                <w:szCs w:val="20"/>
              </w:rPr>
            </w:pPr>
          </w:p>
        </w:tc>
        <w:tc>
          <w:tcPr>
            <w:tcW w:w="898" w:type="dxa"/>
            <w:tcMar>
              <w:top w:w="28" w:type="dxa"/>
              <w:bottom w:w="28" w:type="dxa"/>
            </w:tcMar>
          </w:tcPr>
          <w:p w14:paraId="4394B426" w14:textId="08E463BA" w:rsidR="005F5284" w:rsidRPr="00093294" w:rsidRDefault="005F5284" w:rsidP="001A6780">
            <w:pPr>
              <w:pStyle w:val="Tabletext"/>
            </w:pPr>
            <w:r>
              <w:t>4</w:t>
            </w:r>
            <w:r w:rsidRPr="00093294">
              <w:t>.3.3</w:t>
            </w:r>
          </w:p>
        </w:tc>
        <w:tc>
          <w:tcPr>
            <w:tcW w:w="6785" w:type="dxa"/>
            <w:tcMar>
              <w:top w:w="28" w:type="dxa"/>
              <w:bottom w:w="28" w:type="dxa"/>
            </w:tcMar>
          </w:tcPr>
          <w:p w14:paraId="3ACFE30E" w14:textId="53919C11" w:rsidR="005F5284" w:rsidRPr="00093294" w:rsidRDefault="005F5284" w:rsidP="00A80ADE">
            <w:pPr>
              <w:pStyle w:val="Tabletext"/>
              <w:jc w:val="right"/>
              <w:rPr>
                <w:rFonts w:cs="Arial"/>
                <w:szCs w:val="20"/>
              </w:rPr>
            </w:pPr>
            <w:r w:rsidRPr="005F5284">
              <w:rPr>
                <w:rFonts w:cs="Arial"/>
                <w:szCs w:val="20"/>
              </w:rPr>
              <w:t>Staff requirements</w:t>
            </w:r>
          </w:p>
        </w:tc>
        <w:tc>
          <w:tcPr>
            <w:tcW w:w="949" w:type="dxa"/>
            <w:tcMar>
              <w:top w:w="28" w:type="dxa"/>
              <w:bottom w:w="28" w:type="dxa"/>
            </w:tcMar>
          </w:tcPr>
          <w:p w14:paraId="54467457" w14:textId="078C80B1" w:rsidR="005F5284" w:rsidRPr="00093294" w:rsidRDefault="005F5284" w:rsidP="001A6780">
            <w:pPr>
              <w:pStyle w:val="Tabletext"/>
              <w:rPr>
                <w:rFonts w:cs="Arial"/>
                <w:szCs w:val="20"/>
              </w:rPr>
            </w:pPr>
            <w:r>
              <w:rPr>
                <w:rFonts w:cs="Arial"/>
                <w:szCs w:val="20"/>
              </w:rPr>
              <w:t>2</w:t>
            </w:r>
          </w:p>
        </w:tc>
        <w:tc>
          <w:tcPr>
            <w:tcW w:w="2268" w:type="dxa"/>
          </w:tcPr>
          <w:p w14:paraId="2DEA08CB" w14:textId="77777777" w:rsidR="005F5284" w:rsidRPr="00093294" w:rsidRDefault="005F5284" w:rsidP="001A6780">
            <w:pPr>
              <w:pStyle w:val="Tabletext"/>
              <w:rPr>
                <w:rFonts w:cs="Arial"/>
                <w:szCs w:val="20"/>
              </w:rPr>
            </w:pPr>
          </w:p>
        </w:tc>
        <w:tc>
          <w:tcPr>
            <w:tcW w:w="2410" w:type="dxa"/>
          </w:tcPr>
          <w:p w14:paraId="06602FC3" w14:textId="4E90F682" w:rsidR="005F5284" w:rsidRPr="00093294" w:rsidRDefault="005F5284" w:rsidP="005F5284">
            <w:pPr>
              <w:pStyle w:val="Tabletext"/>
              <w:rPr>
                <w:rFonts w:cs="Arial"/>
                <w:szCs w:val="20"/>
              </w:rPr>
            </w:pPr>
            <w:r w:rsidRPr="00D910B7">
              <w:t>Chapter</w:t>
            </w:r>
            <w:r>
              <w:t xml:space="preserve"> 6</w:t>
            </w:r>
          </w:p>
        </w:tc>
        <w:tc>
          <w:tcPr>
            <w:tcW w:w="587" w:type="dxa"/>
          </w:tcPr>
          <w:p w14:paraId="3315016A" w14:textId="6BA5E77D" w:rsidR="005F5284" w:rsidRPr="00093294" w:rsidRDefault="002D51FB" w:rsidP="001A6780">
            <w:pPr>
              <w:pStyle w:val="Tabletext"/>
              <w:rPr>
                <w:rFonts w:cs="Arial"/>
                <w:szCs w:val="20"/>
              </w:rPr>
            </w:pPr>
            <w:r>
              <w:rPr>
                <w:rFonts w:cs="Arial"/>
                <w:szCs w:val="20"/>
              </w:rPr>
              <w:t>8</w:t>
            </w:r>
          </w:p>
        </w:tc>
      </w:tr>
      <w:tr w:rsidR="005F5284" w:rsidRPr="00093294" w14:paraId="0FDFFFD6" w14:textId="77777777" w:rsidTr="001A6780">
        <w:trPr>
          <w:tblHeader/>
        </w:trPr>
        <w:tc>
          <w:tcPr>
            <w:tcW w:w="587" w:type="dxa"/>
            <w:tcMar>
              <w:top w:w="28" w:type="dxa"/>
              <w:bottom w:w="28" w:type="dxa"/>
            </w:tcMar>
          </w:tcPr>
          <w:p w14:paraId="72576ED0" w14:textId="77777777" w:rsidR="005F5284" w:rsidRPr="00093294" w:rsidRDefault="005F5284" w:rsidP="001A6780">
            <w:pPr>
              <w:jc w:val="both"/>
              <w:rPr>
                <w:rFonts w:cs="Arial"/>
                <w:sz w:val="20"/>
                <w:szCs w:val="20"/>
              </w:rPr>
            </w:pPr>
          </w:p>
        </w:tc>
        <w:tc>
          <w:tcPr>
            <w:tcW w:w="699" w:type="dxa"/>
            <w:tcMar>
              <w:top w:w="28" w:type="dxa"/>
              <w:bottom w:w="28" w:type="dxa"/>
            </w:tcMar>
          </w:tcPr>
          <w:p w14:paraId="1F431794" w14:textId="77777777" w:rsidR="005F5284" w:rsidRPr="00093294" w:rsidRDefault="005F5284" w:rsidP="001A6780">
            <w:pPr>
              <w:jc w:val="both"/>
              <w:rPr>
                <w:rFonts w:cs="Arial"/>
                <w:sz w:val="20"/>
                <w:szCs w:val="20"/>
              </w:rPr>
            </w:pPr>
          </w:p>
        </w:tc>
        <w:tc>
          <w:tcPr>
            <w:tcW w:w="898" w:type="dxa"/>
            <w:tcMar>
              <w:top w:w="28" w:type="dxa"/>
              <w:bottom w:w="28" w:type="dxa"/>
            </w:tcMar>
          </w:tcPr>
          <w:p w14:paraId="6BEC3F89" w14:textId="27E2BE7D" w:rsidR="005F5284" w:rsidRDefault="005F5284" w:rsidP="001A6780">
            <w:pPr>
              <w:pStyle w:val="Tabletext"/>
            </w:pPr>
            <w:r>
              <w:t>4</w:t>
            </w:r>
            <w:r w:rsidRPr="00093294">
              <w:t>.3</w:t>
            </w:r>
            <w:r>
              <w:t>.4</w:t>
            </w:r>
          </w:p>
        </w:tc>
        <w:tc>
          <w:tcPr>
            <w:tcW w:w="6785" w:type="dxa"/>
            <w:tcMar>
              <w:top w:w="28" w:type="dxa"/>
              <w:bottom w:w="28" w:type="dxa"/>
            </w:tcMar>
          </w:tcPr>
          <w:p w14:paraId="614E6281" w14:textId="31D2500B" w:rsidR="005F5284" w:rsidRPr="00093294" w:rsidRDefault="005F5284" w:rsidP="00A80ADE">
            <w:pPr>
              <w:pStyle w:val="Tabletext"/>
              <w:jc w:val="right"/>
            </w:pPr>
            <w:r w:rsidRPr="005F5284">
              <w:t>Potential sponsorshi</w:t>
            </w:r>
            <w:r>
              <w:t>p</w:t>
            </w:r>
          </w:p>
        </w:tc>
        <w:tc>
          <w:tcPr>
            <w:tcW w:w="949" w:type="dxa"/>
            <w:tcMar>
              <w:top w:w="28" w:type="dxa"/>
              <w:bottom w:w="28" w:type="dxa"/>
            </w:tcMar>
          </w:tcPr>
          <w:p w14:paraId="1725D2E5" w14:textId="3431B5BB" w:rsidR="005F5284" w:rsidRPr="00093294" w:rsidRDefault="005F5284" w:rsidP="001A6780">
            <w:pPr>
              <w:pStyle w:val="Tabletext"/>
              <w:rPr>
                <w:rFonts w:cs="Arial"/>
                <w:szCs w:val="20"/>
              </w:rPr>
            </w:pPr>
            <w:r>
              <w:rPr>
                <w:rFonts w:cs="Arial"/>
                <w:szCs w:val="20"/>
              </w:rPr>
              <w:t>2</w:t>
            </w:r>
          </w:p>
        </w:tc>
        <w:tc>
          <w:tcPr>
            <w:tcW w:w="2268" w:type="dxa"/>
          </w:tcPr>
          <w:p w14:paraId="2118617A" w14:textId="77777777" w:rsidR="005F5284" w:rsidRPr="00093294" w:rsidRDefault="005F5284" w:rsidP="001A6780">
            <w:pPr>
              <w:pStyle w:val="Tabletext"/>
              <w:rPr>
                <w:rFonts w:cs="Arial"/>
                <w:szCs w:val="20"/>
              </w:rPr>
            </w:pPr>
          </w:p>
        </w:tc>
        <w:tc>
          <w:tcPr>
            <w:tcW w:w="2410" w:type="dxa"/>
          </w:tcPr>
          <w:p w14:paraId="3F604755" w14:textId="6B8FA21C" w:rsidR="005F5284" w:rsidRPr="00093294" w:rsidRDefault="005F5284" w:rsidP="001A6780">
            <w:pPr>
              <w:pStyle w:val="Tabletext"/>
              <w:rPr>
                <w:rFonts w:cs="Arial"/>
                <w:szCs w:val="20"/>
              </w:rPr>
            </w:pPr>
            <w:r w:rsidRPr="005F5284">
              <w:t>GL 1074 and 1075</w:t>
            </w:r>
          </w:p>
        </w:tc>
        <w:tc>
          <w:tcPr>
            <w:tcW w:w="587" w:type="dxa"/>
          </w:tcPr>
          <w:p w14:paraId="6B9D62B1" w14:textId="56AE9E4B" w:rsidR="005F5284" w:rsidRPr="00093294" w:rsidRDefault="002D51FB" w:rsidP="001A6780">
            <w:pPr>
              <w:pStyle w:val="Tabletext"/>
              <w:rPr>
                <w:rFonts w:cs="Arial"/>
                <w:szCs w:val="20"/>
              </w:rPr>
            </w:pPr>
            <w:r>
              <w:rPr>
                <w:rFonts w:cs="Arial"/>
                <w:szCs w:val="20"/>
              </w:rPr>
              <w:t>8</w:t>
            </w:r>
          </w:p>
        </w:tc>
      </w:tr>
      <w:tr w:rsidR="00C972BE" w:rsidRPr="00093294" w14:paraId="7F40C50C" w14:textId="77777777" w:rsidTr="001A6780">
        <w:trPr>
          <w:tblHeader/>
        </w:trPr>
        <w:tc>
          <w:tcPr>
            <w:tcW w:w="587" w:type="dxa"/>
            <w:tcMar>
              <w:top w:w="28" w:type="dxa"/>
              <w:bottom w:w="28" w:type="dxa"/>
            </w:tcMar>
          </w:tcPr>
          <w:p w14:paraId="026B488C" w14:textId="77777777" w:rsidR="00C972BE" w:rsidRPr="00093294" w:rsidRDefault="00C972BE" w:rsidP="001A6780">
            <w:pPr>
              <w:jc w:val="both"/>
              <w:rPr>
                <w:rFonts w:cs="Arial"/>
                <w:sz w:val="20"/>
                <w:szCs w:val="20"/>
              </w:rPr>
            </w:pPr>
          </w:p>
        </w:tc>
        <w:tc>
          <w:tcPr>
            <w:tcW w:w="699" w:type="dxa"/>
            <w:tcMar>
              <w:top w:w="28" w:type="dxa"/>
              <w:bottom w:w="28" w:type="dxa"/>
            </w:tcMar>
          </w:tcPr>
          <w:p w14:paraId="68CAE3AC" w14:textId="77777777" w:rsidR="00C972BE" w:rsidRPr="00093294" w:rsidRDefault="00C972BE" w:rsidP="001A6780">
            <w:pPr>
              <w:jc w:val="both"/>
              <w:rPr>
                <w:rFonts w:cs="Arial"/>
                <w:sz w:val="20"/>
                <w:szCs w:val="20"/>
              </w:rPr>
            </w:pPr>
          </w:p>
        </w:tc>
        <w:tc>
          <w:tcPr>
            <w:tcW w:w="898" w:type="dxa"/>
            <w:tcMar>
              <w:top w:w="28" w:type="dxa"/>
              <w:bottom w:w="28" w:type="dxa"/>
            </w:tcMar>
          </w:tcPr>
          <w:p w14:paraId="4A8D1BE5" w14:textId="622ED507" w:rsidR="00C972BE" w:rsidRDefault="00C972BE" w:rsidP="001A6780">
            <w:pPr>
              <w:pStyle w:val="Tabletext"/>
            </w:pPr>
            <w:r>
              <w:t>4</w:t>
            </w:r>
            <w:r w:rsidRPr="00093294">
              <w:t>.3</w:t>
            </w:r>
            <w:r>
              <w:t>.5</w:t>
            </w:r>
          </w:p>
        </w:tc>
        <w:tc>
          <w:tcPr>
            <w:tcW w:w="6785" w:type="dxa"/>
            <w:tcMar>
              <w:top w:w="28" w:type="dxa"/>
              <w:bottom w:w="28" w:type="dxa"/>
            </w:tcMar>
          </w:tcPr>
          <w:p w14:paraId="22740BF1" w14:textId="65D7AD4D" w:rsidR="00C972BE" w:rsidRPr="00093294" w:rsidRDefault="00614BFD" w:rsidP="00A80ADE">
            <w:pPr>
              <w:pStyle w:val="Tabletext"/>
              <w:jc w:val="right"/>
            </w:pPr>
            <w:r w:rsidRPr="00614BFD">
              <w:t>Potential revenue from visitors</w:t>
            </w:r>
          </w:p>
        </w:tc>
        <w:tc>
          <w:tcPr>
            <w:tcW w:w="949" w:type="dxa"/>
            <w:tcMar>
              <w:top w:w="28" w:type="dxa"/>
              <w:bottom w:w="28" w:type="dxa"/>
            </w:tcMar>
          </w:tcPr>
          <w:p w14:paraId="58FAD7AB" w14:textId="72159FF2" w:rsidR="00C972BE" w:rsidRPr="00093294" w:rsidRDefault="00C972BE" w:rsidP="001A6780">
            <w:pPr>
              <w:pStyle w:val="Tabletext"/>
              <w:rPr>
                <w:rFonts w:cs="Arial"/>
                <w:szCs w:val="20"/>
              </w:rPr>
            </w:pPr>
            <w:r>
              <w:rPr>
                <w:rFonts w:cs="Arial"/>
                <w:szCs w:val="20"/>
              </w:rPr>
              <w:t>2</w:t>
            </w:r>
          </w:p>
        </w:tc>
        <w:tc>
          <w:tcPr>
            <w:tcW w:w="2268" w:type="dxa"/>
          </w:tcPr>
          <w:p w14:paraId="2A30A106" w14:textId="77777777" w:rsidR="00C972BE" w:rsidRPr="00093294" w:rsidRDefault="00C972BE" w:rsidP="001A6780">
            <w:pPr>
              <w:pStyle w:val="Tabletext"/>
              <w:rPr>
                <w:rFonts w:cs="Arial"/>
                <w:szCs w:val="20"/>
              </w:rPr>
            </w:pPr>
          </w:p>
        </w:tc>
        <w:tc>
          <w:tcPr>
            <w:tcW w:w="2410" w:type="dxa"/>
          </w:tcPr>
          <w:p w14:paraId="269E3E38" w14:textId="77777777" w:rsidR="00C972BE" w:rsidRPr="00093294" w:rsidRDefault="00C972BE" w:rsidP="001A6780">
            <w:pPr>
              <w:pStyle w:val="Tabletext"/>
              <w:rPr>
                <w:rFonts w:cs="Arial"/>
                <w:szCs w:val="20"/>
              </w:rPr>
            </w:pPr>
          </w:p>
        </w:tc>
        <w:tc>
          <w:tcPr>
            <w:tcW w:w="587" w:type="dxa"/>
          </w:tcPr>
          <w:p w14:paraId="1FC5B86C" w14:textId="03FB9511" w:rsidR="00C972BE" w:rsidRPr="00093294" w:rsidRDefault="002D51FB" w:rsidP="001A6780">
            <w:pPr>
              <w:pStyle w:val="Tabletext"/>
              <w:rPr>
                <w:rFonts w:cs="Arial"/>
                <w:szCs w:val="20"/>
              </w:rPr>
            </w:pPr>
            <w:r>
              <w:rPr>
                <w:rFonts w:cs="Arial"/>
                <w:szCs w:val="20"/>
              </w:rPr>
              <w:t>8</w:t>
            </w:r>
          </w:p>
        </w:tc>
      </w:tr>
    </w:tbl>
    <w:p w14:paraId="4E22E9C2" w14:textId="77777777" w:rsidR="00871F1F" w:rsidRDefault="00871F1F" w:rsidP="002C34D9">
      <w:pPr>
        <w:pStyle w:val="BodyText"/>
      </w:pPr>
    </w:p>
    <w:p w14:paraId="3CDC2CA9" w14:textId="77777777" w:rsidR="00871F1F" w:rsidRDefault="00871F1F" w:rsidP="002C34D9">
      <w:pPr>
        <w:pStyle w:val="BodyText"/>
      </w:pPr>
    </w:p>
    <w:p w14:paraId="65AA1620" w14:textId="77777777" w:rsidR="00871F1F" w:rsidRDefault="00871F1F" w:rsidP="002C34D9">
      <w:pPr>
        <w:pStyle w:val="BodyText"/>
        <w:sectPr w:rsidR="00871F1F" w:rsidSect="00871F1F">
          <w:pgSz w:w="16838" w:h="11906" w:orient="landscape" w:code="9"/>
          <w:pgMar w:top="907" w:right="567" w:bottom="794" w:left="567" w:header="850" w:footer="850" w:gutter="0"/>
          <w:cols w:space="708"/>
          <w:docGrid w:linePitch="360"/>
        </w:sectPr>
      </w:pPr>
    </w:p>
    <w:p w14:paraId="43C99117" w14:textId="24D321F6" w:rsidR="007535B8" w:rsidRPr="00093294" w:rsidRDefault="007535B8" w:rsidP="007535B8">
      <w:pPr>
        <w:pStyle w:val="Module"/>
      </w:pPr>
      <w:bookmarkStart w:id="157" w:name="_Toc471550240"/>
      <w:r w:rsidRPr="007535B8">
        <w:lastRenderedPageBreak/>
        <w:t>TECHNICAL ASPECTS OF LIGHTHOUSE PROJECTS</w:t>
      </w:r>
      <w:bookmarkEnd w:id="157"/>
    </w:p>
    <w:p w14:paraId="26D005B6" w14:textId="77777777" w:rsidR="007535B8" w:rsidRPr="00093294" w:rsidRDefault="007535B8" w:rsidP="007535B8">
      <w:pPr>
        <w:pStyle w:val="Heading1"/>
        <w:numPr>
          <w:ilvl w:val="0"/>
          <w:numId w:val="32"/>
        </w:numPr>
      </w:pPr>
      <w:bookmarkStart w:id="158" w:name="_Toc471550241"/>
      <w:r w:rsidRPr="00093294">
        <w:t>INTRODUCTION</w:t>
      </w:r>
      <w:bookmarkEnd w:id="158"/>
    </w:p>
    <w:p w14:paraId="1577CF3E" w14:textId="77777777" w:rsidR="007535B8" w:rsidRPr="00093294" w:rsidRDefault="007535B8" w:rsidP="007535B8">
      <w:pPr>
        <w:pStyle w:val="Heading1separatationline"/>
      </w:pPr>
    </w:p>
    <w:p w14:paraId="305632E0" w14:textId="3996C7B0" w:rsidR="007535B8" w:rsidRPr="00093294" w:rsidRDefault="007535B8" w:rsidP="007535B8">
      <w:pPr>
        <w:pStyle w:val="BodyText"/>
      </w:pPr>
      <w:r>
        <w:t>Module 5</w:t>
      </w:r>
      <w:r w:rsidRPr="00353025">
        <w:t xml:space="preserve"> describes </w:t>
      </w:r>
      <w:r w:rsidRPr="007535B8">
        <w:t>how to manage the consequences of the technical changes required when reconfiguring an historic lighthouse</w:t>
      </w:r>
      <w:r>
        <w:rPr>
          <w:rFonts w:cs="Arial"/>
        </w:rPr>
        <w:t>.</w:t>
      </w:r>
    </w:p>
    <w:p w14:paraId="75EA7B70" w14:textId="77777777" w:rsidR="007535B8" w:rsidRPr="00093294" w:rsidRDefault="007535B8" w:rsidP="007535B8">
      <w:pPr>
        <w:pStyle w:val="Heading1"/>
      </w:pPr>
      <w:bookmarkStart w:id="159" w:name="_Toc471550242"/>
      <w:r w:rsidRPr="00093294">
        <w:t>SUBJECT FRAMEWORK</w:t>
      </w:r>
      <w:bookmarkEnd w:id="159"/>
    </w:p>
    <w:p w14:paraId="3F8E5D24" w14:textId="77777777" w:rsidR="007535B8" w:rsidRPr="00093294" w:rsidRDefault="007535B8" w:rsidP="007535B8">
      <w:pPr>
        <w:pStyle w:val="Heading1separatationline"/>
      </w:pPr>
    </w:p>
    <w:p w14:paraId="539805D1" w14:textId="77777777" w:rsidR="007535B8" w:rsidRPr="00093294" w:rsidRDefault="007535B8" w:rsidP="007535B8">
      <w:pPr>
        <w:pStyle w:val="Heading2"/>
      </w:pPr>
      <w:bookmarkStart w:id="160" w:name="_Toc471550243"/>
      <w:r w:rsidRPr="00093294">
        <w:t>Scope</w:t>
      </w:r>
      <w:bookmarkEnd w:id="160"/>
    </w:p>
    <w:p w14:paraId="0A2417AB" w14:textId="77777777" w:rsidR="007535B8" w:rsidRPr="00093294" w:rsidRDefault="007535B8" w:rsidP="007535B8">
      <w:pPr>
        <w:pStyle w:val="Heading2separationline"/>
      </w:pPr>
    </w:p>
    <w:p w14:paraId="25ACAE73" w14:textId="77777777" w:rsidR="007535B8" w:rsidRPr="00093294" w:rsidRDefault="007535B8" w:rsidP="007535B8">
      <w:pPr>
        <w:pStyle w:val="BodyText"/>
      </w:pPr>
      <w:r w:rsidRPr="00093294">
        <w:t xml:space="preserve">The syllabus for this module requires participants to gain </w:t>
      </w:r>
      <w:commentRangeStart w:id="161"/>
      <w:r w:rsidRPr="007C7ADC">
        <w:rPr>
          <w:highlight w:val="yellow"/>
        </w:rPr>
        <w:t>…..</w:t>
      </w:r>
      <w:commentRangeEnd w:id="161"/>
      <w:r>
        <w:rPr>
          <w:rStyle w:val="CommentReference"/>
        </w:rPr>
        <w:commentReference w:id="161"/>
      </w:r>
    </w:p>
    <w:p w14:paraId="6CAD3583" w14:textId="35E10373" w:rsidR="007535B8" w:rsidRPr="00093294" w:rsidRDefault="007535B8" w:rsidP="007535B8">
      <w:pPr>
        <w:pStyle w:val="Heading2"/>
      </w:pPr>
      <w:bookmarkStart w:id="162" w:name="_Toc471550244"/>
      <w:r w:rsidRPr="00093294">
        <w:t xml:space="preserve">Aims of Module </w:t>
      </w:r>
      <w:r>
        <w:t>5</w:t>
      </w:r>
      <w:bookmarkEnd w:id="162"/>
    </w:p>
    <w:p w14:paraId="4BEAC439" w14:textId="77777777" w:rsidR="007535B8" w:rsidRPr="00093294" w:rsidRDefault="007535B8" w:rsidP="007535B8">
      <w:pPr>
        <w:pStyle w:val="Heading2separationline"/>
      </w:pPr>
    </w:p>
    <w:p w14:paraId="491FB572" w14:textId="2316C52F" w:rsidR="00871F1F" w:rsidRDefault="007535B8" w:rsidP="002C34D9">
      <w:pPr>
        <w:pStyle w:val="BodyText"/>
      </w:pPr>
      <w:r w:rsidRPr="00093294">
        <w:t xml:space="preserve">On successful completion of </w:t>
      </w:r>
      <w:r w:rsidR="008220D4">
        <w:t xml:space="preserve">this </w:t>
      </w:r>
      <w:r w:rsidRPr="00093294">
        <w:t xml:space="preserve">module, participants will </w:t>
      </w:r>
      <w:r>
        <w:t>have</w:t>
      </w:r>
      <w:r w:rsidRPr="00353025">
        <w:t xml:space="preserve"> gain</w:t>
      </w:r>
      <w:r>
        <w:t>ed</w:t>
      </w:r>
      <w:r w:rsidRPr="00353025">
        <w:t xml:space="preserve"> a </w:t>
      </w:r>
      <w:r w:rsidR="00934995" w:rsidRPr="00934995">
        <w:rPr>
          <w:b/>
          <w:lang w:eastAsia="de-DE"/>
        </w:rPr>
        <w:t>satisfactory</w:t>
      </w:r>
      <w:r w:rsidR="00934995" w:rsidRPr="00934995">
        <w:rPr>
          <w:lang w:eastAsia="de-DE"/>
        </w:rPr>
        <w:t xml:space="preserve"> understanding of how to manage the consequences of necessary technical changes when reconfiguring an historic lighthouse </w:t>
      </w:r>
      <w:r w:rsidR="00934995">
        <w:rPr>
          <w:lang w:eastAsia="de-DE"/>
        </w:rPr>
        <w:t xml:space="preserve">for </w:t>
      </w:r>
      <w:r w:rsidR="00934995" w:rsidRPr="00934995">
        <w:rPr>
          <w:lang w:eastAsia="de-DE"/>
        </w:rPr>
        <w:t>complementary use.</w:t>
      </w:r>
    </w:p>
    <w:p w14:paraId="6080BEDD" w14:textId="77777777" w:rsidR="00871F1F" w:rsidRPr="00093294" w:rsidRDefault="00871F1F" w:rsidP="002C34D9">
      <w:pPr>
        <w:pStyle w:val="BodyText"/>
      </w:pPr>
    </w:p>
    <w:p w14:paraId="289024B0" w14:textId="77777777" w:rsidR="00871F1F" w:rsidRDefault="00871F1F" w:rsidP="002C34D9">
      <w:pPr>
        <w:pStyle w:val="BodyText"/>
        <w:sectPr w:rsidR="00871F1F" w:rsidSect="00871F1F">
          <w:pgSz w:w="11906" w:h="16838" w:code="9"/>
          <w:pgMar w:top="567" w:right="794" w:bottom="567" w:left="907" w:header="850" w:footer="850" w:gutter="0"/>
          <w:cols w:space="708"/>
          <w:docGrid w:linePitch="360"/>
        </w:sectPr>
      </w:pPr>
    </w:p>
    <w:p w14:paraId="01FDD0B6" w14:textId="0D68A045" w:rsidR="001A6780" w:rsidRPr="00093294" w:rsidRDefault="001A6780" w:rsidP="001A6780">
      <w:pPr>
        <w:pStyle w:val="Heading1"/>
      </w:pPr>
      <w:bookmarkStart w:id="163" w:name="_Toc471550245"/>
      <w:r w:rsidRPr="00093294">
        <w:lastRenderedPageBreak/>
        <w:t xml:space="preserve">DETAILED TEACHING SYLLABUS FOR MODULE </w:t>
      </w:r>
      <w:r>
        <w:t>5</w:t>
      </w:r>
      <w:r w:rsidRPr="00093294">
        <w:t xml:space="preserve"> – </w:t>
      </w:r>
      <w:r w:rsidR="00F83046" w:rsidRPr="00F83046">
        <w:t>TECHNICAL ASPECTS OF LIGHTHOUSE PROJECTS</w:t>
      </w:r>
      <w:bookmarkEnd w:id="163"/>
    </w:p>
    <w:p w14:paraId="013C748B" w14:textId="77777777" w:rsidR="001A6780" w:rsidRPr="00093294" w:rsidRDefault="001A6780" w:rsidP="001A6780">
      <w:pPr>
        <w:pStyle w:val="Heading1separatationline"/>
      </w:pPr>
    </w:p>
    <w:p w14:paraId="074FA23D" w14:textId="63A282C2" w:rsidR="001A6780" w:rsidRPr="00093294" w:rsidRDefault="001A6780" w:rsidP="001A6780">
      <w:pPr>
        <w:pStyle w:val="Tablecaption"/>
        <w:jc w:val="center"/>
      </w:pPr>
      <w:bookmarkStart w:id="164" w:name="_Toc471550259"/>
      <w:r w:rsidRPr="00093294">
        <w:t xml:space="preserve">Detailed Teaching Syllabus - Module </w:t>
      </w:r>
      <w:r>
        <w:t>5</w:t>
      </w:r>
      <w:bookmarkEnd w:id="164"/>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45"/>
      </w:tblGrid>
      <w:tr w:rsidR="001A6780" w:rsidRPr="00093294" w14:paraId="61B07F30" w14:textId="77777777" w:rsidTr="001A6780">
        <w:trPr>
          <w:cantSplit/>
          <w:trHeight w:val="1314"/>
          <w:tblHeader/>
        </w:trPr>
        <w:tc>
          <w:tcPr>
            <w:tcW w:w="587" w:type="dxa"/>
            <w:tcMar>
              <w:top w:w="28" w:type="dxa"/>
              <w:bottom w:w="28" w:type="dxa"/>
            </w:tcMar>
            <w:textDirection w:val="btLr"/>
            <w:vAlign w:val="center"/>
          </w:tcPr>
          <w:p w14:paraId="150FA8F1"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14D0E167"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2C63ECC4"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107ED7A8"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6D23F36A"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173E09DE"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420D53E7" w14:textId="77777777" w:rsidR="001A6780" w:rsidRPr="00093294" w:rsidRDefault="001A6780" w:rsidP="001A6780">
            <w:pPr>
              <w:pStyle w:val="Tableheading"/>
              <w:rPr>
                <w:lang w:val="en-GB"/>
              </w:rPr>
            </w:pPr>
            <w:r w:rsidRPr="00093294">
              <w:rPr>
                <w:lang w:val="en-GB"/>
              </w:rPr>
              <w:t>References</w:t>
            </w:r>
          </w:p>
          <w:p w14:paraId="14589EFC" w14:textId="77777777" w:rsidR="001A6780" w:rsidRPr="00093294" w:rsidRDefault="001A6780" w:rsidP="001A6780">
            <w:pPr>
              <w:pStyle w:val="Tableheading"/>
              <w:rPr>
                <w:lang w:val="en-GB"/>
              </w:rPr>
            </w:pPr>
          </w:p>
          <w:p w14:paraId="26D7E9C3" w14:textId="77777777" w:rsidR="001A6780" w:rsidRPr="00093294" w:rsidRDefault="001A6780" w:rsidP="001A6780">
            <w:pPr>
              <w:pStyle w:val="Tableheading"/>
              <w:rPr>
                <w:lang w:val="en-GB"/>
              </w:rPr>
            </w:pPr>
            <w:r w:rsidRPr="00093294">
              <w:rPr>
                <w:lang w:val="en-GB"/>
              </w:rPr>
              <w:t>Rec = Recommendation</w:t>
            </w:r>
          </w:p>
          <w:p w14:paraId="442FAADE" w14:textId="77777777" w:rsidR="001A6780" w:rsidRPr="00093294" w:rsidRDefault="001A6780" w:rsidP="001A6780">
            <w:pPr>
              <w:pStyle w:val="Tableheading"/>
              <w:rPr>
                <w:lang w:val="en-GB"/>
              </w:rPr>
            </w:pPr>
            <w:r w:rsidRPr="00093294">
              <w:rPr>
                <w:lang w:val="en-GB"/>
              </w:rPr>
              <w:t>GL = Guideline</w:t>
            </w:r>
          </w:p>
        </w:tc>
        <w:tc>
          <w:tcPr>
            <w:tcW w:w="587" w:type="dxa"/>
            <w:tcMar>
              <w:top w:w="28" w:type="dxa"/>
              <w:bottom w:w="28" w:type="dxa"/>
            </w:tcMar>
            <w:textDirection w:val="btLr"/>
            <w:vAlign w:val="center"/>
          </w:tcPr>
          <w:p w14:paraId="73BAD5FF" w14:textId="77777777" w:rsidR="001A6780" w:rsidRPr="00093294" w:rsidRDefault="001A6780" w:rsidP="001A6780">
            <w:pPr>
              <w:pStyle w:val="Tableheading"/>
              <w:rPr>
                <w:lang w:val="en-GB"/>
              </w:rPr>
            </w:pPr>
            <w:r w:rsidRPr="00093294">
              <w:rPr>
                <w:lang w:val="en-GB"/>
              </w:rPr>
              <w:t>Lecture No.</w:t>
            </w:r>
          </w:p>
        </w:tc>
      </w:tr>
      <w:tr w:rsidR="001A6780" w:rsidRPr="00093294" w14:paraId="4B451F50" w14:textId="77777777" w:rsidTr="001A6780">
        <w:tc>
          <w:tcPr>
            <w:tcW w:w="587" w:type="dxa"/>
            <w:tcMar>
              <w:top w:w="28" w:type="dxa"/>
              <w:bottom w:w="28" w:type="dxa"/>
            </w:tcMar>
          </w:tcPr>
          <w:p w14:paraId="4B0C2F7A" w14:textId="45BA7147" w:rsidR="001A6780" w:rsidRPr="00093294" w:rsidRDefault="00F83046" w:rsidP="001A6780">
            <w:pPr>
              <w:pStyle w:val="Tabletext"/>
              <w:rPr>
                <w:b/>
              </w:rPr>
            </w:pPr>
            <w:r>
              <w:rPr>
                <w:b/>
              </w:rPr>
              <w:t>5</w:t>
            </w:r>
          </w:p>
        </w:tc>
        <w:tc>
          <w:tcPr>
            <w:tcW w:w="699" w:type="dxa"/>
            <w:shd w:val="clear" w:color="auto" w:fill="94D9D5"/>
            <w:tcMar>
              <w:top w:w="28" w:type="dxa"/>
              <w:bottom w:w="28" w:type="dxa"/>
            </w:tcMar>
          </w:tcPr>
          <w:p w14:paraId="2D862966"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0EEEEBE0" w14:textId="77777777" w:rsidR="001A6780" w:rsidRPr="00093294" w:rsidRDefault="001A6780" w:rsidP="001A6780">
            <w:pPr>
              <w:pStyle w:val="Tabletext"/>
              <w:rPr>
                <w:b/>
              </w:rPr>
            </w:pPr>
          </w:p>
        </w:tc>
        <w:tc>
          <w:tcPr>
            <w:tcW w:w="6785" w:type="dxa"/>
            <w:tcMar>
              <w:top w:w="28" w:type="dxa"/>
              <w:bottom w:w="28" w:type="dxa"/>
            </w:tcMar>
          </w:tcPr>
          <w:p w14:paraId="7EDB9E3A" w14:textId="142C33D4" w:rsidR="001A6780" w:rsidRPr="00093294" w:rsidRDefault="008220D4" w:rsidP="001A6780">
            <w:pPr>
              <w:pStyle w:val="Tabletext"/>
              <w:jc w:val="center"/>
              <w:rPr>
                <w:b/>
              </w:rPr>
            </w:pPr>
            <w:r w:rsidRPr="008220D4">
              <w:rPr>
                <w:b/>
              </w:rPr>
              <w:t>TECHNICAL ASPECTS OF LIGHTHOUSE PROJECTS</w:t>
            </w:r>
          </w:p>
        </w:tc>
        <w:tc>
          <w:tcPr>
            <w:tcW w:w="6214" w:type="dxa"/>
            <w:gridSpan w:val="4"/>
            <w:vMerge w:val="restart"/>
            <w:shd w:val="clear" w:color="auto" w:fill="94D9D5"/>
            <w:tcMar>
              <w:top w:w="28" w:type="dxa"/>
              <w:bottom w:w="28" w:type="dxa"/>
            </w:tcMar>
          </w:tcPr>
          <w:p w14:paraId="4A521D91" w14:textId="77777777" w:rsidR="001A6780" w:rsidRPr="00093294" w:rsidRDefault="001A6780" w:rsidP="001A6780">
            <w:pPr>
              <w:pStyle w:val="Tabletext"/>
            </w:pPr>
          </w:p>
        </w:tc>
      </w:tr>
      <w:tr w:rsidR="001A6780" w:rsidRPr="00093294" w14:paraId="3D142DD8" w14:textId="77777777" w:rsidTr="001A6780">
        <w:trPr>
          <w:trHeight w:val="330"/>
        </w:trPr>
        <w:tc>
          <w:tcPr>
            <w:tcW w:w="587" w:type="dxa"/>
            <w:tcMar>
              <w:top w:w="28" w:type="dxa"/>
              <w:bottom w:w="28" w:type="dxa"/>
            </w:tcMar>
          </w:tcPr>
          <w:p w14:paraId="35CF1F86" w14:textId="77777777" w:rsidR="001A6780" w:rsidRPr="00093294" w:rsidRDefault="001A6780" w:rsidP="001A6780">
            <w:pPr>
              <w:pStyle w:val="Tabletext"/>
              <w:rPr>
                <w:b/>
              </w:rPr>
            </w:pPr>
          </w:p>
        </w:tc>
        <w:tc>
          <w:tcPr>
            <w:tcW w:w="699" w:type="dxa"/>
            <w:tcMar>
              <w:top w:w="28" w:type="dxa"/>
              <w:bottom w:w="28" w:type="dxa"/>
            </w:tcMar>
          </w:tcPr>
          <w:p w14:paraId="65F91AE3" w14:textId="228F7215" w:rsidR="001A6780" w:rsidRPr="00093294" w:rsidRDefault="00F83046" w:rsidP="001A6780">
            <w:pPr>
              <w:pStyle w:val="Tabletext"/>
              <w:rPr>
                <w:b/>
              </w:rPr>
            </w:pPr>
            <w:r>
              <w:rPr>
                <w:b/>
              </w:rPr>
              <w:t>5</w:t>
            </w:r>
            <w:r w:rsidR="001A6780" w:rsidRPr="00093294">
              <w:rPr>
                <w:b/>
              </w:rPr>
              <w:t>.1</w:t>
            </w:r>
          </w:p>
        </w:tc>
        <w:tc>
          <w:tcPr>
            <w:tcW w:w="898" w:type="dxa"/>
            <w:vMerge/>
            <w:shd w:val="clear" w:color="auto" w:fill="94D9D5"/>
            <w:tcMar>
              <w:top w:w="28" w:type="dxa"/>
              <w:bottom w:w="28" w:type="dxa"/>
            </w:tcMar>
          </w:tcPr>
          <w:p w14:paraId="2089740C" w14:textId="77777777" w:rsidR="001A6780" w:rsidRPr="00093294" w:rsidRDefault="001A6780" w:rsidP="001A6780">
            <w:pPr>
              <w:pStyle w:val="Tabletext"/>
              <w:rPr>
                <w:b/>
              </w:rPr>
            </w:pPr>
          </w:p>
        </w:tc>
        <w:tc>
          <w:tcPr>
            <w:tcW w:w="6785" w:type="dxa"/>
            <w:tcMar>
              <w:top w:w="28" w:type="dxa"/>
              <w:bottom w:w="28" w:type="dxa"/>
            </w:tcMar>
          </w:tcPr>
          <w:p w14:paraId="5435B452" w14:textId="7C085DBA" w:rsidR="001A6780" w:rsidRPr="00093294" w:rsidRDefault="008220D4" w:rsidP="001A6780">
            <w:pPr>
              <w:pStyle w:val="Tabletext"/>
              <w:rPr>
                <w:b/>
              </w:rPr>
            </w:pPr>
            <w:r w:rsidRPr="008220D4">
              <w:rPr>
                <w:b/>
              </w:rPr>
              <w:t>Production of an inventory</w:t>
            </w:r>
          </w:p>
        </w:tc>
        <w:tc>
          <w:tcPr>
            <w:tcW w:w="6214" w:type="dxa"/>
            <w:gridSpan w:val="4"/>
            <w:vMerge/>
            <w:shd w:val="clear" w:color="auto" w:fill="94D9D5"/>
            <w:tcMar>
              <w:top w:w="28" w:type="dxa"/>
              <w:bottom w:w="28" w:type="dxa"/>
            </w:tcMar>
          </w:tcPr>
          <w:p w14:paraId="2B537DF7" w14:textId="77777777" w:rsidR="001A6780" w:rsidRPr="00093294" w:rsidRDefault="001A6780" w:rsidP="001A6780">
            <w:pPr>
              <w:pStyle w:val="Tabletext"/>
            </w:pPr>
          </w:p>
        </w:tc>
      </w:tr>
      <w:tr w:rsidR="004F126D" w:rsidRPr="00093294" w14:paraId="4CD13D3F" w14:textId="77777777" w:rsidTr="001A6780">
        <w:tc>
          <w:tcPr>
            <w:tcW w:w="587" w:type="dxa"/>
            <w:tcMar>
              <w:top w:w="28" w:type="dxa"/>
              <w:bottom w:w="28" w:type="dxa"/>
            </w:tcMar>
          </w:tcPr>
          <w:p w14:paraId="4A2F8B63" w14:textId="77777777" w:rsidR="004F126D" w:rsidRPr="00093294" w:rsidRDefault="004F126D" w:rsidP="001A6780">
            <w:pPr>
              <w:pStyle w:val="Tabletext"/>
            </w:pPr>
          </w:p>
        </w:tc>
        <w:tc>
          <w:tcPr>
            <w:tcW w:w="699" w:type="dxa"/>
            <w:tcMar>
              <w:top w:w="28" w:type="dxa"/>
              <w:bottom w:w="28" w:type="dxa"/>
            </w:tcMar>
          </w:tcPr>
          <w:p w14:paraId="1D033F97" w14:textId="77777777" w:rsidR="004F126D" w:rsidRPr="00093294" w:rsidRDefault="004F126D" w:rsidP="001A6780">
            <w:pPr>
              <w:pStyle w:val="Tabletext"/>
            </w:pPr>
          </w:p>
        </w:tc>
        <w:tc>
          <w:tcPr>
            <w:tcW w:w="898" w:type="dxa"/>
            <w:tcMar>
              <w:top w:w="28" w:type="dxa"/>
              <w:bottom w:w="28" w:type="dxa"/>
            </w:tcMar>
          </w:tcPr>
          <w:p w14:paraId="20AB498B" w14:textId="62490F2D" w:rsidR="004F126D" w:rsidRPr="00093294" w:rsidRDefault="004F126D" w:rsidP="001A6780">
            <w:pPr>
              <w:pStyle w:val="Tabletext"/>
            </w:pPr>
            <w:r>
              <w:t>5</w:t>
            </w:r>
            <w:r w:rsidRPr="00093294">
              <w:t>.1.1</w:t>
            </w:r>
          </w:p>
        </w:tc>
        <w:tc>
          <w:tcPr>
            <w:tcW w:w="6785" w:type="dxa"/>
            <w:tcMar>
              <w:top w:w="28" w:type="dxa"/>
              <w:bottom w:w="28" w:type="dxa"/>
            </w:tcMar>
          </w:tcPr>
          <w:p w14:paraId="66310A1F" w14:textId="507D426E" w:rsidR="004F126D" w:rsidRPr="00093294" w:rsidRDefault="004F126D" w:rsidP="001A6780">
            <w:pPr>
              <w:pStyle w:val="Tabletext"/>
              <w:jc w:val="right"/>
            </w:pPr>
            <w:r w:rsidRPr="007A4335">
              <w:t>Optic systems and lanterns</w:t>
            </w:r>
          </w:p>
        </w:tc>
        <w:tc>
          <w:tcPr>
            <w:tcW w:w="949" w:type="dxa"/>
            <w:tcMar>
              <w:top w:w="28" w:type="dxa"/>
              <w:bottom w:w="28" w:type="dxa"/>
            </w:tcMar>
            <w:vAlign w:val="center"/>
          </w:tcPr>
          <w:p w14:paraId="025E430C" w14:textId="0C31B4A5" w:rsidR="004F126D" w:rsidRPr="00093294" w:rsidRDefault="004F126D" w:rsidP="001A6780">
            <w:pPr>
              <w:pStyle w:val="Tabletext"/>
            </w:pPr>
            <w:r>
              <w:t>2</w:t>
            </w:r>
          </w:p>
        </w:tc>
        <w:tc>
          <w:tcPr>
            <w:tcW w:w="2268" w:type="dxa"/>
            <w:vAlign w:val="center"/>
          </w:tcPr>
          <w:p w14:paraId="753ED988" w14:textId="6C6D8273" w:rsidR="004F126D" w:rsidRPr="00093294" w:rsidRDefault="004F126D" w:rsidP="004F126D">
            <w:pPr>
              <w:pStyle w:val="Tabletext"/>
            </w:pPr>
            <w:r w:rsidRPr="004F126D">
              <w:t>Inventory production</w:t>
            </w:r>
          </w:p>
        </w:tc>
        <w:tc>
          <w:tcPr>
            <w:tcW w:w="2410" w:type="dxa"/>
            <w:vAlign w:val="center"/>
          </w:tcPr>
          <w:p w14:paraId="072C1CC4" w14:textId="59B28AFC" w:rsidR="004F126D" w:rsidRPr="00093294" w:rsidRDefault="004F126D" w:rsidP="001A6780">
            <w:pPr>
              <w:pStyle w:val="Tabletext"/>
            </w:pPr>
            <w:r>
              <w:t>IALA Lighthouse</w:t>
            </w:r>
          </w:p>
        </w:tc>
        <w:tc>
          <w:tcPr>
            <w:tcW w:w="587" w:type="dxa"/>
            <w:vAlign w:val="center"/>
          </w:tcPr>
          <w:p w14:paraId="4258340A" w14:textId="65925D47" w:rsidR="004F126D" w:rsidRPr="00093294" w:rsidRDefault="002D51FB" w:rsidP="001A6780">
            <w:pPr>
              <w:pStyle w:val="Tabletext"/>
            </w:pPr>
            <w:r>
              <w:t>9</w:t>
            </w:r>
          </w:p>
        </w:tc>
      </w:tr>
      <w:tr w:rsidR="004F126D" w:rsidRPr="00093294" w14:paraId="3128CB55" w14:textId="77777777" w:rsidTr="001A6780">
        <w:tc>
          <w:tcPr>
            <w:tcW w:w="587" w:type="dxa"/>
            <w:tcMar>
              <w:top w:w="28" w:type="dxa"/>
              <w:bottom w:w="28" w:type="dxa"/>
            </w:tcMar>
          </w:tcPr>
          <w:p w14:paraId="12277D05" w14:textId="77777777" w:rsidR="004F126D" w:rsidRPr="00093294" w:rsidRDefault="004F126D" w:rsidP="001A6780">
            <w:pPr>
              <w:pStyle w:val="Tabletext"/>
            </w:pPr>
          </w:p>
        </w:tc>
        <w:tc>
          <w:tcPr>
            <w:tcW w:w="699" w:type="dxa"/>
            <w:tcMar>
              <w:top w:w="28" w:type="dxa"/>
              <w:bottom w:w="28" w:type="dxa"/>
            </w:tcMar>
          </w:tcPr>
          <w:p w14:paraId="0FF3E836" w14:textId="77777777" w:rsidR="004F126D" w:rsidRPr="00093294" w:rsidRDefault="004F126D" w:rsidP="001A6780">
            <w:pPr>
              <w:pStyle w:val="Tabletext"/>
            </w:pPr>
          </w:p>
        </w:tc>
        <w:tc>
          <w:tcPr>
            <w:tcW w:w="898" w:type="dxa"/>
            <w:tcMar>
              <w:top w:w="28" w:type="dxa"/>
              <w:bottom w:w="28" w:type="dxa"/>
            </w:tcMar>
          </w:tcPr>
          <w:p w14:paraId="1B20065C" w14:textId="16FB291B" w:rsidR="004F126D" w:rsidRPr="00093294" w:rsidRDefault="004F126D" w:rsidP="001A6780">
            <w:pPr>
              <w:pStyle w:val="Tabletext"/>
            </w:pPr>
            <w:r>
              <w:t>5.1.2</w:t>
            </w:r>
          </w:p>
        </w:tc>
        <w:tc>
          <w:tcPr>
            <w:tcW w:w="6785" w:type="dxa"/>
            <w:tcMar>
              <w:top w:w="28" w:type="dxa"/>
              <w:bottom w:w="28" w:type="dxa"/>
            </w:tcMar>
          </w:tcPr>
          <w:p w14:paraId="36A0A760" w14:textId="7614D2B6" w:rsidR="004F126D" w:rsidRPr="00093294" w:rsidRDefault="004F126D" w:rsidP="001A6780">
            <w:pPr>
              <w:pStyle w:val="Tabletext"/>
              <w:jc w:val="right"/>
            </w:pPr>
            <w:r w:rsidRPr="007A4335">
              <w:t>Lantern house, balcony and weather vanes</w:t>
            </w:r>
          </w:p>
        </w:tc>
        <w:tc>
          <w:tcPr>
            <w:tcW w:w="949" w:type="dxa"/>
            <w:tcMar>
              <w:top w:w="28" w:type="dxa"/>
              <w:bottom w:w="28" w:type="dxa"/>
            </w:tcMar>
          </w:tcPr>
          <w:p w14:paraId="4C41F14E" w14:textId="69EBE6EB" w:rsidR="004F126D" w:rsidRPr="00093294" w:rsidRDefault="004F126D" w:rsidP="001A6780">
            <w:pPr>
              <w:pStyle w:val="Tabletext"/>
            </w:pPr>
            <w:r>
              <w:t>2</w:t>
            </w:r>
          </w:p>
        </w:tc>
        <w:tc>
          <w:tcPr>
            <w:tcW w:w="2268" w:type="dxa"/>
          </w:tcPr>
          <w:p w14:paraId="18D3189A" w14:textId="7FF2C93E" w:rsidR="004F126D" w:rsidRPr="00093294" w:rsidRDefault="004F126D" w:rsidP="001A6780">
            <w:pPr>
              <w:pStyle w:val="Tabletext"/>
            </w:pPr>
            <w:r w:rsidRPr="004F126D">
              <w:t>exercis</w:t>
            </w:r>
            <w:r>
              <w:t>e</w:t>
            </w:r>
          </w:p>
        </w:tc>
        <w:tc>
          <w:tcPr>
            <w:tcW w:w="2410" w:type="dxa"/>
          </w:tcPr>
          <w:p w14:paraId="7563888F" w14:textId="015B0CE0" w:rsidR="004F126D" w:rsidRPr="00093294" w:rsidRDefault="004F126D" w:rsidP="001A6780">
            <w:pPr>
              <w:pStyle w:val="Tabletext"/>
            </w:pPr>
            <w:r w:rsidRPr="00D910B7">
              <w:t>Conservation Manual</w:t>
            </w:r>
          </w:p>
        </w:tc>
        <w:tc>
          <w:tcPr>
            <w:tcW w:w="587" w:type="dxa"/>
          </w:tcPr>
          <w:p w14:paraId="067AD422" w14:textId="3B115E29" w:rsidR="004F126D" w:rsidRPr="00093294" w:rsidRDefault="002D51FB" w:rsidP="001A6780">
            <w:pPr>
              <w:pStyle w:val="Tabletext"/>
            </w:pPr>
            <w:r>
              <w:t>9</w:t>
            </w:r>
          </w:p>
        </w:tc>
      </w:tr>
      <w:tr w:rsidR="004F126D" w:rsidRPr="00093294" w14:paraId="66E88D3F" w14:textId="77777777" w:rsidTr="001A6780">
        <w:tc>
          <w:tcPr>
            <w:tcW w:w="587" w:type="dxa"/>
            <w:tcMar>
              <w:top w:w="28" w:type="dxa"/>
              <w:bottom w:w="28" w:type="dxa"/>
            </w:tcMar>
          </w:tcPr>
          <w:p w14:paraId="7ADB0ACC" w14:textId="77777777" w:rsidR="004F126D" w:rsidRPr="00093294" w:rsidRDefault="004F126D" w:rsidP="001A6780">
            <w:pPr>
              <w:pStyle w:val="Tabletext"/>
            </w:pPr>
          </w:p>
        </w:tc>
        <w:tc>
          <w:tcPr>
            <w:tcW w:w="699" w:type="dxa"/>
            <w:tcMar>
              <w:top w:w="28" w:type="dxa"/>
              <w:bottom w:w="28" w:type="dxa"/>
            </w:tcMar>
          </w:tcPr>
          <w:p w14:paraId="403A3177" w14:textId="77777777" w:rsidR="004F126D" w:rsidRPr="00093294" w:rsidRDefault="004F126D" w:rsidP="001A6780">
            <w:pPr>
              <w:pStyle w:val="Tabletext"/>
            </w:pPr>
          </w:p>
        </w:tc>
        <w:tc>
          <w:tcPr>
            <w:tcW w:w="898" w:type="dxa"/>
            <w:tcMar>
              <w:top w:w="28" w:type="dxa"/>
              <w:bottom w:w="28" w:type="dxa"/>
            </w:tcMar>
          </w:tcPr>
          <w:p w14:paraId="138877BA" w14:textId="42A3060A" w:rsidR="004F126D" w:rsidRDefault="004F126D" w:rsidP="001A6780">
            <w:pPr>
              <w:pStyle w:val="Tabletext"/>
            </w:pPr>
            <w:r>
              <w:t>5.1.3</w:t>
            </w:r>
          </w:p>
        </w:tc>
        <w:tc>
          <w:tcPr>
            <w:tcW w:w="6785" w:type="dxa"/>
            <w:tcMar>
              <w:top w:w="28" w:type="dxa"/>
              <w:bottom w:w="28" w:type="dxa"/>
            </w:tcMar>
          </w:tcPr>
          <w:p w14:paraId="7565D7B5" w14:textId="139C6324" w:rsidR="004F126D" w:rsidRPr="00093294" w:rsidRDefault="004F126D" w:rsidP="001A6780">
            <w:pPr>
              <w:pStyle w:val="Tabletext"/>
              <w:jc w:val="right"/>
            </w:pPr>
            <w:r w:rsidRPr="007A4335">
              <w:t>Tower and internal stairways</w:t>
            </w:r>
          </w:p>
        </w:tc>
        <w:tc>
          <w:tcPr>
            <w:tcW w:w="949" w:type="dxa"/>
            <w:tcMar>
              <w:top w:w="28" w:type="dxa"/>
              <w:bottom w:w="28" w:type="dxa"/>
            </w:tcMar>
          </w:tcPr>
          <w:p w14:paraId="5F114359" w14:textId="1A06C26E" w:rsidR="004F126D" w:rsidRPr="00093294" w:rsidRDefault="004F126D" w:rsidP="001A6780">
            <w:pPr>
              <w:pStyle w:val="Tabletext"/>
            </w:pPr>
            <w:r>
              <w:t>2</w:t>
            </w:r>
          </w:p>
        </w:tc>
        <w:tc>
          <w:tcPr>
            <w:tcW w:w="2268" w:type="dxa"/>
          </w:tcPr>
          <w:p w14:paraId="34518C44" w14:textId="77777777" w:rsidR="004F126D" w:rsidRPr="00093294" w:rsidRDefault="004F126D" w:rsidP="001A6780">
            <w:pPr>
              <w:pStyle w:val="Tabletext"/>
            </w:pPr>
          </w:p>
        </w:tc>
        <w:tc>
          <w:tcPr>
            <w:tcW w:w="2410" w:type="dxa"/>
          </w:tcPr>
          <w:p w14:paraId="377EEBDD" w14:textId="3FCDD4C9" w:rsidR="004F126D" w:rsidRPr="00093294" w:rsidRDefault="004F126D" w:rsidP="004F126D">
            <w:pPr>
              <w:pStyle w:val="Tabletext"/>
            </w:pPr>
            <w:r w:rsidRPr="00D910B7">
              <w:t>Chapter</w:t>
            </w:r>
            <w:r w:rsidR="00347E23">
              <w:t xml:space="preserve"> </w:t>
            </w:r>
            <w:r>
              <w:t>7 &amp; its Annex B</w:t>
            </w:r>
          </w:p>
        </w:tc>
        <w:tc>
          <w:tcPr>
            <w:tcW w:w="587" w:type="dxa"/>
          </w:tcPr>
          <w:p w14:paraId="1B2B4AFD" w14:textId="24561DEB" w:rsidR="004F126D" w:rsidRPr="00093294" w:rsidRDefault="002D51FB" w:rsidP="001A6780">
            <w:pPr>
              <w:pStyle w:val="Tabletext"/>
            </w:pPr>
            <w:r>
              <w:t>9</w:t>
            </w:r>
          </w:p>
        </w:tc>
      </w:tr>
      <w:tr w:rsidR="008220D4" w:rsidRPr="00093294" w14:paraId="3DC3FCB9" w14:textId="77777777" w:rsidTr="001A6780">
        <w:tc>
          <w:tcPr>
            <w:tcW w:w="587" w:type="dxa"/>
            <w:tcMar>
              <w:top w:w="28" w:type="dxa"/>
              <w:bottom w:w="28" w:type="dxa"/>
            </w:tcMar>
          </w:tcPr>
          <w:p w14:paraId="196A130D" w14:textId="77777777" w:rsidR="008220D4" w:rsidRPr="00093294" w:rsidRDefault="008220D4" w:rsidP="001A6780">
            <w:pPr>
              <w:pStyle w:val="Tabletext"/>
            </w:pPr>
          </w:p>
        </w:tc>
        <w:tc>
          <w:tcPr>
            <w:tcW w:w="699" w:type="dxa"/>
            <w:tcMar>
              <w:top w:w="28" w:type="dxa"/>
              <w:bottom w:w="28" w:type="dxa"/>
            </w:tcMar>
          </w:tcPr>
          <w:p w14:paraId="15699CDD" w14:textId="77777777" w:rsidR="008220D4" w:rsidRPr="00093294" w:rsidRDefault="008220D4" w:rsidP="001A6780">
            <w:pPr>
              <w:pStyle w:val="Tabletext"/>
            </w:pPr>
          </w:p>
        </w:tc>
        <w:tc>
          <w:tcPr>
            <w:tcW w:w="898" w:type="dxa"/>
            <w:tcMar>
              <w:top w:w="28" w:type="dxa"/>
              <w:bottom w:w="28" w:type="dxa"/>
            </w:tcMar>
          </w:tcPr>
          <w:p w14:paraId="0FB3742C" w14:textId="3A858146" w:rsidR="008220D4" w:rsidRDefault="008220D4" w:rsidP="001A6780">
            <w:pPr>
              <w:pStyle w:val="Tabletext"/>
            </w:pPr>
            <w:r>
              <w:t>5.1.4</w:t>
            </w:r>
          </w:p>
        </w:tc>
        <w:tc>
          <w:tcPr>
            <w:tcW w:w="6785" w:type="dxa"/>
            <w:tcMar>
              <w:top w:w="28" w:type="dxa"/>
              <w:bottom w:w="28" w:type="dxa"/>
            </w:tcMar>
          </w:tcPr>
          <w:p w14:paraId="727C8410" w14:textId="3903C78A" w:rsidR="008220D4" w:rsidRPr="00093294" w:rsidRDefault="007A4335" w:rsidP="001A6780">
            <w:pPr>
              <w:pStyle w:val="Tabletext"/>
              <w:jc w:val="right"/>
            </w:pPr>
            <w:r w:rsidRPr="007A4335">
              <w:t>Watch rooms, dwellings and outhouses</w:t>
            </w:r>
          </w:p>
        </w:tc>
        <w:tc>
          <w:tcPr>
            <w:tcW w:w="949" w:type="dxa"/>
            <w:tcMar>
              <w:top w:w="28" w:type="dxa"/>
              <w:bottom w:w="28" w:type="dxa"/>
            </w:tcMar>
          </w:tcPr>
          <w:p w14:paraId="2DE34FFA" w14:textId="105DAF82" w:rsidR="008220D4" w:rsidRPr="00093294" w:rsidRDefault="007A4335" w:rsidP="001A6780">
            <w:pPr>
              <w:pStyle w:val="Tabletext"/>
            </w:pPr>
            <w:r>
              <w:t>2</w:t>
            </w:r>
          </w:p>
        </w:tc>
        <w:tc>
          <w:tcPr>
            <w:tcW w:w="2268" w:type="dxa"/>
          </w:tcPr>
          <w:p w14:paraId="047FEE89" w14:textId="77777777" w:rsidR="008220D4" w:rsidRPr="00093294" w:rsidRDefault="008220D4" w:rsidP="001A6780">
            <w:pPr>
              <w:pStyle w:val="Tabletext"/>
            </w:pPr>
          </w:p>
        </w:tc>
        <w:tc>
          <w:tcPr>
            <w:tcW w:w="2410" w:type="dxa"/>
          </w:tcPr>
          <w:p w14:paraId="3AEEA089" w14:textId="77777777" w:rsidR="008220D4" w:rsidRPr="00093294" w:rsidRDefault="008220D4" w:rsidP="001A6780">
            <w:pPr>
              <w:pStyle w:val="Tabletext"/>
            </w:pPr>
          </w:p>
        </w:tc>
        <w:tc>
          <w:tcPr>
            <w:tcW w:w="587" w:type="dxa"/>
          </w:tcPr>
          <w:p w14:paraId="6F918C65" w14:textId="16C67DBD" w:rsidR="008220D4" w:rsidRPr="00093294" w:rsidRDefault="002D51FB" w:rsidP="001A6780">
            <w:pPr>
              <w:pStyle w:val="Tabletext"/>
            </w:pPr>
            <w:r>
              <w:t>9</w:t>
            </w:r>
          </w:p>
        </w:tc>
      </w:tr>
      <w:tr w:rsidR="008220D4" w:rsidRPr="00093294" w14:paraId="5ED6D15B" w14:textId="77777777" w:rsidTr="001A6780">
        <w:tc>
          <w:tcPr>
            <w:tcW w:w="587" w:type="dxa"/>
            <w:tcMar>
              <w:top w:w="28" w:type="dxa"/>
              <w:bottom w:w="28" w:type="dxa"/>
            </w:tcMar>
          </w:tcPr>
          <w:p w14:paraId="76E67451" w14:textId="77777777" w:rsidR="008220D4" w:rsidRPr="00093294" w:rsidRDefault="008220D4" w:rsidP="001A6780">
            <w:pPr>
              <w:pStyle w:val="Tabletext"/>
            </w:pPr>
          </w:p>
        </w:tc>
        <w:tc>
          <w:tcPr>
            <w:tcW w:w="699" w:type="dxa"/>
            <w:tcMar>
              <w:top w:w="28" w:type="dxa"/>
              <w:bottom w:w="28" w:type="dxa"/>
            </w:tcMar>
          </w:tcPr>
          <w:p w14:paraId="0209448F" w14:textId="77777777" w:rsidR="008220D4" w:rsidRPr="00093294" w:rsidRDefault="008220D4" w:rsidP="001A6780">
            <w:pPr>
              <w:pStyle w:val="Tabletext"/>
            </w:pPr>
          </w:p>
        </w:tc>
        <w:tc>
          <w:tcPr>
            <w:tcW w:w="898" w:type="dxa"/>
            <w:tcMar>
              <w:top w:w="28" w:type="dxa"/>
              <w:bottom w:w="28" w:type="dxa"/>
            </w:tcMar>
          </w:tcPr>
          <w:p w14:paraId="3897E29D" w14:textId="29439DFF" w:rsidR="008220D4" w:rsidRDefault="008220D4" w:rsidP="001A6780">
            <w:pPr>
              <w:pStyle w:val="Tabletext"/>
            </w:pPr>
            <w:r>
              <w:t>5.1.5</w:t>
            </w:r>
          </w:p>
        </w:tc>
        <w:tc>
          <w:tcPr>
            <w:tcW w:w="6785" w:type="dxa"/>
            <w:tcMar>
              <w:top w:w="28" w:type="dxa"/>
              <w:bottom w:w="28" w:type="dxa"/>
            </w:tcMar>
          </w:tcPr>
          <w:p w14:paraId="35DD7183" w14:textId="6413BCA6" w:rsidR="008220D4" w:rsidRPr="00093294" w:rsidRDefault="007A4335" w:rsidP="001A6780">
            <w:pPr>
              <w:pStyle w:val="Tabletext"/>
              <w:jc w:val="right"/>
            </w:pPr>
            <w:r w:rsidRPr="007A4335">
              <w:t>Power sources and systems</w:t>
            </w:r>
          </w:p>
        </w:tc>
        <w:tc>
          <w:tcPr>
            <w:tcW w:w="949" w:type="dxa"/>
            <w:tcMar>
              <w:top w:w="28" w:type="dxa"/>
              <w:bottom w:w="28" w:type="dxa"/>
            </w:tcMar>
          </w:tcPr>
          <w:p w14:paraId="0B587C38" w14:textId="7522D4E2" w:rsidR="008220D4" w:rsidRPr="00093294" w:rsidRDefault="007A4335" w:rsidP="001A6780">
            <w:pPr>
              <w:pStyle w:val="Tabletext"/>
            </w:pPr>
            <w:r>
              <w:t>2</w:t>
            </w:r>
          </w:p>
        </w:tc>
        <w:tc>
          <w:tcPr>
            <w:tcW w:w="2268" w:type="dxa"/>
          </w:tcPr>
          <w:p w14:paraId="5CA22AB6" w14:textId="77777777" w:rsidR="008220D4" w:rsidRPr="00093294" w:rsidRDefault="008220D4" w:rsidP="001A6780">
            <w:pPr>
              <w:pStyle w:val="Tabletext"/>
            </w:pPr>
          </w:p>
        </w:tc>
        <w:tc>
          <w:tcPr>
            <w:tcW w:w="2410" w:type="dxa"/>
          </w:tcPr>
          <w:p w14:paraId="544D7510" w14:textId="77777777" w:rsidR="008220D4" w:rsidRPr="00093294" w:rsidRDefault="008220D4" w:rsidP="001A6780">
            <w:pPr>
              <w:pStyle w:val="Tabletext"/>
            </w:pPr>
          </w:p>
        </w:tc>
        <w:tc>
          <w:tcPr>
            <w:tcW w:w="587" w:type="dxa"/>
          </w:tcPr>
          <w:p w14:paraId="3A90C4B3" w14:textId="57D28C6F" w:rsidR="008220D4" w:rsidRPr="00093294" w:rsidRDefault="002D51FB" w:rsidP="001A6780">
            <w:pPr>
              <w:pStyle w:val="Tabletext"/>
            </w:pPr>
            <w:r>
              <w:t>9</w:t>
            </w:r>
          </w:p>
        </w:tc>
      </w:tr>
      <w:tr w:rsidR="008220D4" w:rsidRPr="00093294" w14:paraId="09EBEA7D" w14:textId="77777777" w:rsidTr="001A6780">
        <w:tc>
          <w:tcPr>
            <w:tcW w:w="587" w:type="dxa"/>
            <w:tcMar>
              <w:top w:w="28" w:type="dxa"/>
              <w:bottom w:w="28" w:type="dxa"/>
            </w:tcMar>
          </w:tcPr>
          <w:p w14:paraId="1E62CE23" w14:textId="031CBCF7" w:rsidR="008220D4" w:rsidRPr="00093294" w:rsidRDefault="008220D4" w:rsidP="001A6780">
            <w:pPr>
              <w:pStyle w:val="Tabletext"/>
            </w:pPr>
          </w:p>
        </w:tc>
        <w:tc>
          <w:tcPr>
            <w:tcW w:w="699" w:type="dxa"/>
            <w:tcMar>
              <w:top w:w="28" w:type="dxa"/>
              <w:bottom w:w="28" w:type="dxa"/>
            </w:tcMar>
          </w:tcPr>
          <w:p w14:paraId="4F8AE0B1" w14:textId="77777777" w:rsidR="008220D4" w:rsidRPr="00093294" w:rsidRDefault="008220D4" w:rsidP="001A6780">
            <w:pPr>
              <w:pStyle w:val="Tabletext"/>
            </w:pPr>
          </w:p>
        </w:tc>
        <w:tc>
          <w:tcPr>
            <w:tcW w:w="898" w:type="dxa"/>
            <w:tcMar>
              <w:top w:w="28" w:type="dxa"/>
              <w:bottom w:w="28" w:type="dxa"/>
            </w:tcMar>
          </w:tcPr>
          <w:p w14:paraId="1DDAC72F" w14:textId="02818C39" w:rsidR="008220D4" w:rsidRDefault="008220D4" w:rsidP="001A6780">
            <w:pPr>
              <w:pStyle w:val="Tabletext"/>
            </w:pPr>
            <w:r>
              <w:t>5.1.6</w:t>
            </w:r>
          </w:p>
        </w:tc>
        <w:tc>
          <w:tcPr>
            <w:tcW w:w="6785" w:type="dxa"/>
            <w:tcMar>
              <w:top w:w="28" w:type="dxa"/>
              <w:bottom w:w="28" w:type="dxa"/>
            </w:tcMar>
          </w:tcPr>
          <w:p w14:paraId="6D182A97" w14:textId="4CA52595" w:rsidR="008220D4" w:rsidRPr="00093294" w:rsidRDefault="007A4335" w:rsidP="001A6780">
            <w:pPr>
              <w:pStyle w:val="Tabletext"/>
              <w:jc w:val="right"/>
            </w:pPr>
            <w:r w:rsidRPr="007A4335">
              <w:t>Other AtoN systems (radionavaids and sound signals</w:t>
            </w:r>
            <w:r>
              <w:t>)</w:t>
            </w:r>
          </w:p>
        </w:tc>
        <w:tc>
          <w:tcPr>
            <w:tcW w:w="949" w:type="dxa"/>
            <w:tcMar>
              <w:top w:w="28" w:type="dxa"/>
              <w:bottom w:w="28" w:type="dxa"/>
            </w:tcMar>
          </w:tcPr>
          <w:p w14:paraId="5326DEDC" w14:textId="544DC6F4" w:rsidR="008220D4" w:rsidRPr="00093294" w:rsidRDefault="007A4335" w:rsidP="001A6780">
            <w:pPr>
              <w:pStyle w:val="Tabletext"/>
            </w:pPr>
            <w:r>
              <w:t>2</w:t>
            </w:r>
          </w:p>
        </w:tc>
        <w:tc>
          <w:tcPr>
            <w:tcW w:w="2268" w:type="dxa"/>
          </w:tcPr>
          <w:p w14:paraId="15408F71" w14:textId="77777777" w:rsidR="008220D4" w:rsidRPr="00093294" w:rsidRDefault="008220D4" w:rsidP="001A6780">
            <w:pPr>
              <w:pStyle w:val="Tabletext"/>
            </w:pPr>
          </w:p>
        </w:tc>
        <w:tc>
          <w:tcPr>
            <w:tcW w:w="2410" w:type="dxa"/>
          </w:tcPr>
          <w:p w14:paraId="68CB9CA4" w14:textId="77777777" w:rsidR="008220D4" w:rsidRPr="00093294" w:rsidRDefault="008220D4" w:rsidP="001A6780">
            <w:pPr>
              <w:pStyle w:val="Tabletext"/>
            </w:pPr>
          </w:p>
        </w:tc>
        <w:tc>
          <w:tcPr>
            <w:tcW w:w="587" w:type="dxa"/>
          </w:tcPr>
          <w:p w14:paraId="6645416D" w14:textId="436250D2" w:rsidR="008220D4" w:rsidRPr="00093294" w:rsidRDefault="002D51FB" w:rsidP="001A6780">
            <w:pPr>
              <w:pStyle w:val="Tabletext"/>
            </w:pPr>
            <w:r>
              <w:t>9</w:t>
            </w:r>
          </w:p>
        </w:tc>
      </w:tr>
      <w:tr w:rsidR="001A6780" w:rsidRPr="00093294" w14:paraId="31F28AAF" w14:textId="77777777" w:rsidTr="001A6780">
        <w:trPr>
          <w:tblHeader/>
        </w:trPr>
        <w:tc>
          <w:tcPr>
            <w:tcW w:w="587" w:type="dxa"/>
            <w:tcMar>
              <w:top w:w="28" w:type="dxa"/>
              <w:bottom w:w="28" w:type="dxa"/>
            </w:tcMar>
          </w:tcPr>
          <w:p w14:paraId="050D5173" w14:textId="77777777" w:rsidR="001A6780" w:rsidRPr="00093294" w:rsidRDefault="001A6780" w:rsidP="001A6780">
            <w:pPr>
              <w:pStyle w:val="Tabletext"/>
              <w:rPr>
                <w:b/>
              </w:rPr>
            </w:pPr>
          </w:p>
        </w:tc>
        <w:tc>
          <w:tcPr>
            <w:tcW w:w="699" w:type="dxa"/>
            <w:tcMar>
              <w:top w:w="28" w:type="dxa"/>
              <w:bottom w:w="28" w:type="dxa"/>
            </w:tcMar>
          </w:tcPr>
          <w:p w14:paraId="6AFA6CE3" w14:textId="3C20F05E" w:rsidR="001A6780" w:rsidRPr="00093294" w:rsidRDefault="00F83046" w:rsidP="001A6780">
            <w:pPr>
              <w:pStyle w:val="Tabletext"/>
              <w:rPr>
                <w:b/>
              </w:rPr>
            </w:pPr>
            <w:r>
              <w:rPr>
                <w:b/>
              </w:rPr>
              <w:t>5</w:t>
            </w:r>
            <w:r w:rsidR="001A6780" w:rsidRPr="00093294">
              <w:rPr>
                <w:b/>
              </w:rPr>
              <w:t>.2</w:t>
            </w:r>
          </w:p>
        </w:tc>
        <w:tc>
          <w:tcPr>
            <w:tcW w:w="898" w:type="dxa"/>
            <w:shd w:val="clear" w:color="auto" w:fill="94D9D5"/>
            <w:tcMar>
              <w:top w:w="28" w:type="dxa"/>
              <w:bottom w:w="28" w:type="dxa"/>
            </w:tcMar>
          </w:tcPr>
          <w:p w14:paraId="24301E94" w14:textId="77777777" w:rsidR="001A6780" w:rsidRPr="00093294" w:rsidRDefault="001A6780" w:rsidP="001A6780">
            <w:pPr>
              <w:pStyle w:val="Tabletext"/>
              <w:rPr>
                <w:b/>
              </w:rPr>
            </w:pPr>
          </w:p>
        </w:tc>
        <w:tc>
          <w:tcPr>
            <w:tcW w:w="6785" w:type="dxa"/>
            <w:tcMar>
              <w:top w:w="28" w:type="dxa"/>
              <w:bottom w:w="28" w:type="dxa"/>
            </w:tcMar>
          </w:tcPr>
          <w:p w14:paraId="6511CCA2" w14:textId="3B686162" w:rsidR="001A6780" w:rsidRPr="00093294" w:rsidRDefault="008220D4" w:rsidP="001A6780">
            <w:pPr>
              <w:pStyle w:val="Tabletext"/>
              <w:rPr>
                <w:b/>
              </w:rPr>
            </w:pPr>
            <w:r w:rsidRPr="008220D4">
              <w:rPr>
                <w:b/>
              </w:rPr>
              <w:t>Re-engineering</w:t>
            </w:r>
          </w:p>
        </w:tc>
        <w:tc>
          <w:tcPr>
            <w:tcW w:w="6214" w:type="dxa"/>
            <w:gridSpan w:val="4"/>
            <w:shd w:val="clear" w:color="auto" w:fill="94D9D5"/>
            <w:tcMar>
              <w:top w:w="28" w:type="dxa"/>
              <w:bottom w:w="28" w:type="dxa"/>
            </w:tcMar>
          </w:tcPr>
          <w:p w14:paraId="76E45DE1" w14:textId="77777777" w:rsidR="001A6780" w:rsidRPr="00093294" w:rsidRDefault="001A6780" w:rsidP="001A6780">
            <w:pPr>
              <w:pStyle w:val="Tabletext"/>
              <w:rPr>
                <w:b/>
              </w:rPr>
            </w:pPr>
          </w:p>
        </w:tc>
      </w:tr>
      <w:tr w:rsidR="001A6780" w:rsidRPr="00093294" w14:paraId="1333383B" w14:textId="77777777" w:rsidTr="001A6780">
        <w:trPr>
          <w:tblHeader/>
        </w:trPr>
        <w:tc>
          <w:tcPr>
            <w:tcW w:w="587" w:type="dxa"/>
            <w:tcMar>
              <w:top w:w="28" w:type="dxa"/>
              <w:bottom w:w="28" w:type="dxa"/>
            </w:tcMar>
          </w:tcPr>
          <w:p w14:paraId="40BF1E7C" w14:textId="77777777" w:rsidR="001A6780" w:rsidRPr="00093294" w:rsidRDefault="001A6780" w:rsidP="001A6780">
            <w:pPr>
              <w:pStyle w:val="Tabletext"/>
            </w:pPr>
          </w:p>
        </w:tc>
        <w:tc>
          <w:tcPr>
            <w:tcW w:w="699" w:type="dxa"/>
            <w:tcMar>
              <w:top w:w="28" w:type="dxa"/>
              <w:bottom w:w="28" w:type="dxa"/>
            </w:tcMar>
          </w:tcPr>
          <w:p w14:paraId="7F015CC0" w14:textId="77777777" w:rsidR="001A6780" w:rsidRPr="00093294" w:rsidRDefault="001A6780" w:rsidP="001A6780">
            <w:pPr>
              <w:pStyle w:val="Tabletext"/>
            </w:pPr>
          </w:p>
        </w:tc>
        <w:tc>
          <w:tcPr>
            <w:tcW w:w="898" w:type="dxa"/>
            <w:tcMar>
              <w:top w:w="28" w:type="dxa"/>
              <w:bottom w:w="28" w:type="dxa"/>
            </w:tcMar>
          </w:tcPr>
          <w:p w14:paraId="72502C8E" w14:textId="0B0BF861" w:rsidR="001A6780" w:rsidRPr="00093294" w:rsidRDefault="00F83046" w:rsidP="001A6780">
            <w:pPr>
              <w:pStyle w:val="Tabletext"/>
            </w:pPr>
            <w:r>
              <w:t>5</w:t>
            </w:r>
            <w:r w:rsidR="001A6780" w:rsidRPr="00093294">
              <w:t>.2.1</w:t>
            </w:r>
          </w:p>
        </w:tc>
        <w:tc>
          <w:tcPr>
            <w:tcW w:w="6785" w:type="dxa"/>
            <w:tcMar>
              <w:top w:w="28" w:type="dxa"/>
              <w:bottom w:w="28" w:type="dxa"/>
            </w:tcMar>
          </w:tcPr>
          <w:p w14:paraId="08CA38B4" w14:textId="14895B86" w:rsidR="001A6780" w:rsidRPr="00093294" w:rsidRDefault="004F126D" w:rsidP="001A6780">
            <w:pPr>
              <w:pStyle w:val="Tabletext"/>
              <w:jc w:val="right"/>
            </w:pPr>
            <w:r w:rsidRPr="004F126D">
              <w:t>Replacement options</w:t>
            </w:r>
          </w:p>
        </w:tc>
        <w:tc>
          <w:tcPr>
            <w:tcW w:w="949" w:type="dxa"/>
            <w:tcMar>
              <w:top w:w="28" w:type="dxa"/>
              <w:bottom w:w="28" w:type="dxa"/>
            </w:tcMar>
          </w:tcPr>
          <w:p w14:paraId="50EE0145" w14:textId="46D66B5D" w:rsidR="001A6780" w:rsidRPr="00093294" w:rsidRDefault="007A4335" w:rsidP="001A6780">
            <w:pPr>
              <w:pStyle w:val="Tabletext"/>
            </w:pPr>
            <w:r>
              <w:t>2</w:t>
            </w:r>
          </w:p>
        </w:tc>
        <w:tc>
          <w:tcPr>
            <w:tcW w:w="2268" w:type="dxa"/>
            <w:tcMar>
              <w:top w:w="28" w:type="dxa"/>
              <w:bottom w:w="28" w:type="dxa"/>
            </w:tcMar>
          </w:tcPr>
          <w:p w14:paraId="55B39087" w14:textId="72FF7623" w:rsidR="001A6780" w:rsidRPr="00093294" w:rsidRDefault="001A6780" w:rsidP="001A6780">
            <w:pPr>
              <w:pStyle w:val="Tabletext"/>
            </w:pPr>
          </w:p>
        </w:tc>
        <w:tc>
          <w:tcPr>
            <w:tcW w:w="2410" w:type="dxa"/>
            <w:tcMar>
              <w:top w:w="28" w:type="dxa"/>
              <w:bottom w:w="28" w:type="dxa"/>
            </w:tcMar>
          </w:tcPr>
          <w:p w14:paraId="64BC6A6D" w14:textId="43875D85" w:rsidR="001A6780" w:rsidRPr="00093294" w:rsidRDefault="004F126D" w:rsidP="001A6780">
            <w:pPr>
              <w:pStyle w:val="Tabletext"/>
            </w:pPr>
            <w:r w:rsidRPr="004F126D">
              <w:t>Rec E-200</w:t>
            </w:r>
          </w:p>
        </w:tc>
        <w:tc>
          <w:tcPr>
            <w:tcW w:w="587" w:type="dxa"/>
            <w:tcMar>
              <w:top w:w="28" w:type="dxa"/>
              <w:bottom w:w="28" w:type="dxa"/>
            </w:tcMar>
          </w:tcPr>
          <w:p w14:paraId="2B4BBA34" w14:textId="4FF03536" w:rsidR="001A6780" w:rsidRPr="00093294" w:rsidRDefault="002D51FB" w:rsidP="002D51FB">
            <w:pPr>
              <w:pStyle w:val="Tabletext"/>
            </w:pPr>
            <w:r>
              <w:t>10</w:t>
            </w:r>
          </w:p>
        </w:tc>
      </w:tr>
      <w:tr w:rsidR="008220D4" w:rsidRPr="00093294" w14:paraId="6FE828B1" w14:textId="77777777" w:rsidTr="001A6780">
        <w:trPr>
          <w:tblHeader/>
        </w:trPr>
        <w:tc>
          <w:tcPr>
            <w:tcW w:w="587" w:type="dxa"/>
            <w:tcMar>
              <w:top w:w="28" w:type="dxa"/>
              <w:bottom w:w="28" w:type="dxa"/>
            </w:tcMar>
          </w:tcPr>
          <w:p w14:paraId="43316A4D" w14:textId="77777777" w:rsidR="008220D4" w:rsidRPr="00093294" w:rsidRDefault="008220D4" w:rsidP="001A6780">
            <w:pPr>
              <w:pStyle w:val="Tabletext"/>
            </w:pPr>
          </w:p>
        </w:tc>
        <w:tc>
          <w:tcPr>
            <w:tcW w:w="699" w:type="dxa"/>
            <w:tcMar>
              <w:top w:w="28" w:type="dxa"/>
              <w:bottom w:w="28" w:type="dxa"/>
            </w:tcMar>
          </w:tcPr>
          <w:p w14:paraId="59C7DCD2" w14:textId="77777777" w:rsidR="008220D4" w:rsidRPr="00093294" w:rsidRDefault="008220D4" w:rsidP="001A6780">
            <w:pPr>
              <w:pStyle w:val="Tabletext"/>
            </w:pPr>
          </w:p>
        </w:tc>
        <w:tc>
          <w:tcPr>
            <w:tcW w:w="898" w:type="dxa"/>
            <w:tcMar>
              <w:top w:w="28" w:type="dxa"/>
              <w:bottom w:w="28" w:type="dxa"/>
            </w:tcMar>
          </w:tcPr>
          <w:p w14:paraId="636F3DC0" w14:textId="59FD8A64" w:rsidR="008220D4" w:rsidRDefault="008220D4" w:rsidP="001A6780">
            <w:pPr>
              <w:pStyle w:val="Tabletext"/>
            </w:pPr>
            <w:r>
              <w:t>5</w:t>
            </w:r>
            <w:r w:rsidRPr="00093294">
              <w:t>.2.</w:t>
            </w:r>
            <w:r>
              <w:t>2</w:t>
            </w:r>
          </w:p>
        </w:tc>
        <w:tc>
          <w:tcPr>
            <w:tcW w:w="6785" w:type="dxa"/>
            <w:tcMar>
              <w:top w:w="28" w:type="dxa"/>
              <w:bottom w:w="28" w:type="dxa"/>
            </w:tcMar>
          </w:tcPr>
          <w:p w14:paraId="3DA0EA4F" w14:textId="4DA684CF" w:rsidR="008220D4" w:rsidRPr="00093294" w:rsidRDefault="004F126D" w:rsidP="001A6780">
            <w:pPr>
              <w:pStyle w:val="Tabletext"/>
              <w:jc w:val="right"/>
            </w:pPr>
            <w:r w:rsidRPr="004F126D">
              <w:t>Re-evaluation of existing optics and power system</w:t>
            </w:r>
          </w:p>
        </w:tc>
        <w:tc>
          <w:tcPr>
            <w:tcW w:w="949" w:type="dxa"/>
            <w:tcMar>
              <w:top w:w="28" w:type="dxa"/>
              <w:bottom w:w="28" w:type="dxa"/>
            </w:tcMar>
          </w:tcPr>
          <w:p w14:paraId="6149A054" w14:textId="2AE197C4" w:rsidR="008220D4" w:rsidRPr="00093294" w:rsidRDefault="007A4335" w:rsidP="001A6780">
            <w:pPr>
              <w:pStyle w:val="Tabletext"/>
            </w:pPr>
            <w:r>
              <w:t>2</w:t>
            </w:r>
          </w:p>
        </w:tc>
        <w:tc>
          <w:tcPr>
            <w:tcW w:w="2268" w:type="dxa"/>
            <w:tcMar>
              <w:top w:w="28" w:type="dxa"/>
              <w:bottom w:w="28" w:type="dxa"/>
            </w:tcMar>
          </w:tcPr>
          <w:p w14:paraId="6098A93B" w14:textId="77777777" w:rsidR="008220D4" w:rsidRPr="00093294" w:rsidRDefault="008220D4" w:rsidP="001A6780">
            <w:pPr>
              <w:pStyle w:val="Tabletext"/>
            </w:pPr>
          </w:p>
        </w:tc>
        <w:tc>
          <w:tcPr>
            <w:tcW w:w="2410" w:type="dxa"/>
            <w:tcMar>
              <w:top w:w="28" w:type="dxa"/>
              <w:bottom w:w="28" w:type="dxa"/>
            </w:tcMar>
          </w:tcPr>
          <w:p w14:paraId="5BA119CB" w14:textId="77777777" w:rsidR="008220D4" w:rsidRPr="00093294" w:rsidRDefault="008220D4" w:rsidP="001A6780">
            <w:pPr>
              <w:pStyle w:val="Tabletext"/>
            </w:pPr>
          </w:p>
        </w:tc>
        <w:tc>
          <w:tcPr>
            <w:tcW w:w="587" w:type="dxa"/>
            <w:tcMar>
              <w:top w:w="28" w:type="dxa"/>
              <w:bottom w:w="28" w:type="dxa"/>
            </w:tcMar>
          </w:tcPr>
          <w:p w14:paraId="4E676706" w14:textId="4D362C63" w:rsidR="008220D4" w:rsidRPr="00093294" w:rsidRDefault="002D51FB" w:rsidP="001A6780">
            <w:pPr>
              <w:pStyle w:val="Tabletext"/>
            </w:pPr>
            <w:r>
              <w:t>10</w:t>
            </w:r>
          </w:p>
        </w:tc>
      </w:tr>
      <w:tr w:rsidR="008220D4" w:rsidRPr="00093294" w14:paraId="124A9D4B" w14:textId="77777777" w:rsidTr="001A6780">
        <w:trPr>
          <w:tblHeader/>
        </w:trPr>
        <w:tc>
          <w:tcPr>
            <w:tcW w:w="587" w:type="dxa"/>
            <w:tcMar>
              <w:top w:w="28" w:type="dxa"/>
              <w:bottom w:w="28" w:type="dxa"/>
            </w:tcMar>
          </w:tcPr>
          <w:p w14:paraId="6A3BBE1D" w14:textId="77777777" w:rsidR="008220D4" w:rsidRPr="00093294" w:rsidRDefault="008220D4" w:rsidP="001A6780">
            <w:pPr>
              <w:pStyle w:val="Tabletext"/>
            </w:pPr>
          </w:p>
        </w:tc>
        <w:tc>
          <w:tcPr>
            <w:tcW w:w="699" w:type="dxa"/>
            <w:tcMar>
              <w:top w:w="28" w:type="dxa"/>
              <w:bottom w:w="28" w:type="dxa"/>
            </w:tcMar>
          </w:tcPr>
          <w:p w14:paraId="10F94DCF" w14:textId="77777777" w:rsidR="008220D4" w:rsidRPr="00093294" w:rsidRDefault="008220D4" w:rsidP="001A6780">
            <w:pPr>
              <w:pStyle w:val="Tabletext"/>
            </w:pPr>
          </w:p>
        </w:tc>
        <w:tc>
          <w:tcPr>
            <w:tcW w:w="898" w:type="dxa"/>
            <w:tcMar>
              <w:top w:w="28" w:type="dxa"/>
              <w:bottom w:w="28" w:type="dxa"/>
            </w:tcMar>
          </w:tcPr>
          <w:p w14:paraId="472AA78F" w14:textId="63E1700A" w:rsidR="008220D4" w:rsidRDefault="008220D4" w:rsidP="001A6780">
            <w:pPr>
              <w:pStyle w:val="Tabletext"/>
            </w:pPr>
            <w:r>
              <w:t>5</w:t>
            </w:r>
            <w:r w:rsidRPr="00093294">
              <w:t>.2.</w:t>
            </w:r>
            <w:r>
              <w:t>3</w:t>
            </w:r>
          </w:p>
        </w:tc>
        <w:tc>
          <w:tcPr>
            <w:tcW w:w="6785" w:type="dxa"/>
            <w:tcMar>
              <w:top w:w="28" w:type="dxa"/>
              <w:bottom w:w="28" w:type="dxa"/>
            </w:tcMar>
          </w:tcPr>
          <w:p w14:paraId="4A6AFCFA" w14:textId="52A297C8" w:rsidR="008220D4" w:rsidRPr="00093294" w:rsidRDefault="00E352AF" w:rsidP="001A6780">
            <w:pPr>
              <w:pStyle w:val="Tabletext"/>
              <w:jc w:val="right"/>
            </w:pPr>
            <w:r w:rsidRPr="00E352AF">
              <w:t>Sympathetic design of replacement options</w:t>
            </w:r>
          </w:p>
        </w:tc>
        <w:tc>
          <w:tcPr>
            <w:tcW w:w="949" w:type="dxa"/>
            <w:tcMar>
              <w:top w:w="28" w:type="dxa"/>
              <w:bottom w:w="28" w:type="dxa"/>
            </w:tcMar>
          </w:tcPr>
          <w:p w14:paraId="0577EF78" w14:textId="2B8810E6" w:rsidR="008220D4" w:rsidRPr="00093294" w:rsidRDefault="007A4335" w:rsidP="001A6780">
            <w:pPr>
              <w:pStyle w:val="Tabletext"/>
            </w:pPr>
            <w:r>
              <w:t>2</w:t>
            </w:r>
          </w:p>
        </w:tc>
        <w:tc>
          <w:tcPr>
            <w:tcW w:w="2268" w:type="dxa"/>
            <w:tcMar>
              <w:top w:w="28" w:type="dxa"/>
              <w:bottom w:w="28" w:type="dxa"/>
            </w:tcMar>
          </w:tcPr>
          <w:p w14:paraId="652A909B" w14:textId="77777777" w:rsidR="008220D4" w:rsidRPr="00093294" w:rsidRDefault="008220D4" w:rsidP="001A6780">
            <w:pPr>
              <w:pStyle w:val="Tabletext"/>
            </w:pPr>
          </w:p>
        </w:tc>
        <w:tc>
          <w:tcPr>
            <w:tcW w:w="2410" w:type="dxa"/>
            <w:tcMar>
              <w:top w:w="28" w:type="dxa"/>
              <w:bottom w:w="28" w:type="dxa"/>
            </w:tcMar>
          </w:tcPr>
          <w:p w14:paraId="2CFA6520" w14:textId="77777777" w:rsidR="008220D4" w:rsidRPr="00093294" w:rsidRDefault="008220D4" w:rsidP="001A6780">
            <w:pPr>
              <w:pStyle w:val="Tabletext"/>
            </w:pPr>
          </w:p>
        </w:tc>
        <w:tc>
          <w:tcPr>
            <w:tcW w:w="587" w:type="dxa"/>
            <w:tcMar>
              <w:top w:w="28" w:type="dxa"/>
              <w:bottom w:w="28" w:type="dxa"/>
            </w:tcMar>
          </w:tcPr>
          <w:p w14:paraId="1D0635CC" w14:textId="3251AEA7" w:rsidR="008220D4" w:rsidRPr="00093294" w:rsidRDefault="002D51FB" w:rsidP="001A6780">
            <w:pPr>
              <w:pStyle w:val="Tabletext"/>
            </w:pPr>
            <w:r>
              <w:t>10</w:t>
            </w:r>
          </w:p>
        </w:tc>
      </w:tr>
      <w:tr w:rsidR="001A6780" w:rsidRPr="00093294" w14:paraId="39115399" w14:textId="77777777" w:rsidTr="001A6780">
        <w:trPr>
          <w:tblHeader/>
        </w:trPr>
        <w:tc>
          <w:tcPr>
            <w:tcW w:w="587" w:type="dxa"/>
            <w:tcMar>
              <w:top w:w="28" w:type="dxa"/>
              <w:bottom w:w="28" w:type="dxa"/>
            </w:tcMar>
          </w:tcPr>
          <w:p w14:paraId="2F00F305" w14:textId="77777777" w:rsidR="001A6780" w:rsidRPr="00093294" w:rsidRDefault="001A6780" w:rsidP="001A6780">
            <w:pPr>
              <w:pStyle w:val="Tabletext"/>
              <w:rPr>
                <w:b/>
              </w:rPr>
            </w:pPr>
          </w:p>
        </w:tc>
        <w:tc>
          <w:tcPr>
            <w:tcW w:w="699" w:type="dxa"/>
            <w:tcMar>
              <w:top w:w="28" w:type="dxa"/>
              <w:bottom w:w="28" w:type="dxa"/>
            </w:tcMar>
          </w:tcPr>
          <w:p w14:paraId="5277DA83" w14:textId="087B8D47" w:rsidR="001A6780" w:rsidRPr="00093294" w:rsidRDefault="00F83046" w:rsidP="001A6780">
            <w:pPr>
              <w:pStyle w:val="Tabletext"/>
              <w:rPr>
                <w:b/>
              </w:rPr>
            </w:pPr>
            <w:r>
              <w:rPr>
                <w:b/>
              </w:rPr>
              <w:t>5</w:t>
            </w:r>
            <w:r w:rsidR="001A6780" w:rsidRPr="00093294">
              <w:rPr>
                <w:b/>
              </w:rPr>
              <w:t>.3</w:t>
            </w:r>
          </w:p>
        </w:tc>
        <w:tc>
          <w:tcPr>
            <w:tcW w:w="898" w:type="dxa"/>
            <w:shd w:val="clear" w:color="auto" w:fill="94D9D5"/>
            <w:tcMar>
              <w:top w:w="28" w:type="dxa"/>
              <w:bottom w:w="28" w:type="dxa"/>
            </w:tcMar>
          </w:tcPr>
          <w:p w14:paraId="5B06A94E" w14:textId="77777777" w:rsidR="001A6780" w:rsidRPr="00093294" w:rsidRDefault="001A6780" w:rsidP="001A6780">
            <w:pPr>
              <w:pStyle w:val="Tabletext"/>
              <w:rPr>
                <w:b/>
              </w:rPr>
            </w:pPr>
          </w:p>
        </w:tc>
        <w:tc>
          <w:tcPr>
            <w:tcW w:w="6785" w:type="dxa"/>
            <w:tcMar>
              <w:top w:w="28" w:type="dxa"/>
              <w:bottom w:w="28" w:type="dxa"/>
            </w:tcMar>
          </w:tcPr>
          <w:p w14:paraId="299A0DBF" w14:textId="612538D2" w:rsidR="001A6780" w:rsidRPr="00093294" w:rsidRDefault="008220D4" w:rsidP="001A6780">
            <w:pPr>
              <w:pStyle w:val="Tabletext"/>
              <w:rPr>
                <w:b/>
              </w:rPr>
            </w:pPr>
            <w:r w:rsidRPr="008220D4">
              <w:rPr>
                <w:b/>
              </w:rPr>
              <w:t>Artefacts</w:t>
            </w:r>
          </w:p>
        </w:tc>
        <w:tc>
          <w:tcPr>
            <w:tcW w:w="6214" w:type="dxa"/>
            <w:gridSpan w:val="4"/>
            <w:shd w:val="clear" w:color="auto" w:fill="94D9D5"/>
            <w:tcMar>
              <w:top w:w="28" w:type="dxa"/>
              <w:bottom w:w="28" w:type="dxa"/>
            </w:tcMar>
          </w:tcPr>
          <w:p w14:paraId="160E2E42" w14:textId="77777777" w:rsidR="001A6780" w:rsidRPr="00093294" w:rsidRDefault="001A6780" w:rsidP="001A6780">
            <w:pPr>
              <w:pStyle w:val="Tabletext"/>
              <w:rPr>
                <w:b/>
              </w:rPr>
            </w:pPr>
          </w:p>
        </w:tc>
      </w:tr>
      <w:tr w:rsidR="001A6780" w:rsidRPr="00093294" w14:paraId="0CF1854E" w14:textId="77777777" w:rsidTr="001A6780">
        <w:trPr>
          <w:tblHeader/>
        </w:trPr>
        <w:tc>
          <w:tcPr>
            <w:tcW w:w="587" w:type="dxa"/>
            <w:tcMar>
              <w:top w:w="28" w:type="dxa"/>
              <w:bottom w:w="28" w:type="dxa"/>
            </w:tcMar>
          </w:tcPr>
          <w:p w14:paraId="68C0E235" w14:textId="77777777" w:rsidR="001A6780" w:rsidRPr="00093294" w:rsidRDefault="001A6780" w:rsidP="001A6780">
            <w:pPr>
              <w:pStyle w:val="Tabletext"/>
            </w:pPr>
          </w:p>
        </w:tc>
        <w:tc>
          <w:tcPr>
            <w:tcW w:w="699" w:type="dxa"/>
            <w:tcMar>
              <w:top w:w="28" w:type="dxa"/>
              <w:bottom w:w="28" w:type="dxa"/>
            </w:tcMar>
          </w:tcPr>
          <w:p w14:paraId="4AB2EBFC" w14:textId="77777777" w:rsidR="001A6780" w:rsidRPr="00093294" w:rsidRDefault="001A6780" w:rsidP="001A6780">
            <w:pPr>
              <w:pStyle w:val="Tabletext"/>
            </w:pPr>
          </w:p>
        </w:tc>
        <w:tc>
          <w:tcPr>
            <w:tcW w:w="898" w:type="dxa"/>
            <w:tcMar>
              <w:top w:w="28" w:type="dxa"/>
              <w:bottom w:w="28" w:type="dxa"/>
            </w:tcMar>
          </w:tcPr>
          <w:p w14:paraId="4D140F7E" w14:textId="7DE3E9BC" w:rsidR="001A6780" w:rsidRPr="00093294" w:rsidRDefault="00F83046" w:rsidP="001A6780">
            <w:pPr>
              <w:pStyle w:val="Tabletext"/>
            </w:pPr>
            <w:r>
              <w:t>5</w:t>
            </w:r>
            <w:r w:rsidR="001A6780" w:rsidRPr="00093294">
              <w:t>.3.1</w:t>
            </w:r>
          </w:p>
        </w:tc>
        <w:tc>
          <w:tcPr>
            <w:tcW w:w="6785" w:type="dxa"/>
            <w:tcMar>
              <w:top w:w="28" w:type="dxa"/>
              <w:bottom w:w="28" w:type="dxa"/>
            </w:tcMar>
          </w:tcPr>
          <w:p w14:paraId="15A332A9" w14:textId="7A10CE2D" w:rsidR="001A6780" w:rsidRPr="00093294" w:rsidRDefault="00E352AF" w:rsidP="001A6780">
            <w:pPr>
              <w:pStyle w:val="Tabletext"/>
              <w:jc w:val="right"/>
            </w:pPr>
            <w:r w:rsidRPr="00E352AF">
              <w:t>Review of historically important maritime artefacts</w:t>
            </w:r>
          </w:p>
        </w:tc>
        <w:tc>
          <w:tcPr>
            <w:tcW w:w="949" w:type="dxa"/>
            <w:tcMar>
              <w:top w:w="28" w:type="dxa"/>
              <w:bottom w:w="28" w:type="dxa"/>
            </w:tcMar>
            <w:vAlign w:val="center"/>
          </w:tcPr>
          <w:p w14:paraId="30DB47BA" w14:textId="1DFD011A" w:rsidR="001A6780" w:rsidRPr="00093294" w:rsidRDefault="007A4335" w:rsidP="001A6780">
            <w:pPr>
              <w:pStyle w:val="Tabletext"/>
            </w:pPr>
            <w:r>
              <w:t>2</w:t>
            </w:r>
          </w:p>
        </w:tc>
        <w:tc>
          <w:tcPr>
            <w:tcW w:w="2268" w:type="dxa"/>
            <w:vAlign w:val="center"/>
          </w:tcPr>
          <w:p w14:paraId="675B653D" w14:textId="4D641EF1" w:rsidR="001A6780" w:rsidRPr="00093294" w:rsidRDefault="001A6780" w:rsidP="001A6780">
            <w:pPr>
              <w:pStyle w:val="Tabletext"/>
            </w:pPr>
          </w:p>
        </w:tc>
        <w:tc>
          <w:tcPr>
            <w:tcW w:w="2410" w:type="dxa"/>
            <w:vAlign w:val="center"/>
          </w:tcPr>
          <w:p w14:paraId="3847B79E" w14:textId="38024468" w:rsidR="001A6780" w:rsidRPr="00093294" w:rsidRDefault="004F126D" w:rsidP="001A6780">
            <w:pPr>
              <w:pStyle w:val="Tabletext"/>
            </w:pPr>
            <w:r w:rsidRPr="004F126D">
              <w:t>GL 1080</w:t>
            </w:r>
          </w:p>
        </w:tc>
        <w:tc>
          <w:tcPr>
            <w:tcW w:w="587" w:type="dxa"/>
            <w:vAlign w:val="center"/>
          </w:tcPr>
          <w:p w14:paraId="325BF5CD" w14:textId="02A60A99" w:rsidR="001A6780" w:rsidRPr="00093294" w:rsidRDefault="002D51FB" w:rsidP="001A6780">
            <w:pPr>
              <w:pStyle w:val="Tabletext"/>
            </w:pPr>
            <w:r>
              <w:t>11</w:t>
            </w:r>
          </w:p>
        </w:tc>
      </w:tr>
      <w:tr w:rsidR="001A6780" w:rsidRPr="00093294" w14:paraId="5E6C65D6" w14:textId="77777777" w:rsidTr="001A6780">
        <w:trPr>
          <w:tblHeader/>
        </w:trPr>
        <w:tc>
          <w:tcPr>
            <w:tcW w:w="587" w:type="dxa"/>
            <w:tcMar>
              <w:top w:w="28" w:type="dxa"/>
              <w:bottom w:w="28" w:type="dxa"/>
            </w:tcMar>
          </w:tcPr>
          <w:p w14:paraId="2893ADEC" w14:textId="77777777" w:rsidR="001A6780" w:rsidRPr="00093294" w:rsidRDefault="001A6780" w:rsidP="001A6780">
            <w:pPr>
              <w:pStyle w:val="Tabletext"/>
            </w:pPr>
          </w:p>
        </w:tc>
        <w:tc>
          <w:tcPr>
            <w:tcW w:w="699" w:type="dxa"/>
            <w:tcMar>
              <w:top w:w="28" w:type="dxa"/>
              <w:bottom w:w="28" w:type="dxa"/>
            </w:tcMar>
          </w:tcPr>
          <w:p w14:paraId="4483ED22" w14:textId="77777777" w:rsidR="001A6780" w:rsidRPr="00093294" w:rsidRDefault="001A6780" w:rsidP="001A6780">
            <w:pPr>
              <w:pStyle w:val="Tabletext"/>
            </w:pPr>
          </w:p>
        </w:tc>
        <w:tc>
          <w:tcPr>
            <w:tcW w:w="898" w:type="dxa"/>
            <w:tcMar>
              <w:top w:w="28" w:type="dxa"/>
              <w:bottom w:w="28" w:type="dxa"/>
            </w:tcMar>
          </w:tcPr>
          <w:p w14:paraId="142D0640" w14:textId="04DC4C8C" w:rsidR="001A6780" w:rsidRPr="00093294" w:rsidRDefault="00F83046" w:rsidP="001A6780">
            <w:pPr>
              <w:pStyle w:val="Tabletext"/>
            </w:pPr>
            <w:r>
              <w:t>5</w:t>
            </w:r>
            <w:r w:rsidR="001A6780" w:rsidRPr="00093294">
              <w:t>.3.2</w:t>
            </w:r>
          </w:p>
        </w:tc>
        <w:tc>
          <w:tcPr>
            <w:tcW w:w="6785" w:type="dxa"/>
            <w:tcMar>
              <w:top w:w="28" w:type="dxa"/>
              <w:bottom w:w="28" w:type="dxa"/>
            </w:tcMar>
          </w:tcPr>
          <w:p w14:paraId="1E557103" w14:textId="21AE05AF" w:rsidR="001A6780" w:rsidRPr="00093294" w:rsidRDefault="00E352AF" w:rsidP="001A6780">
            <w:pPr>
              <w:pStyle w:val="Tabletext"/>
              <w:jc w:val="right"/>
            </w:pPr>
            <w:r w:rsidRPr="00E352AF">
              <w:t>The degree of value of obsolete items</w:t>
            </w:r>
          </w:p>
        </w:tc>
        <w:tc>
          <w:tcPr>
            <w:tcW w:w="949" w:type="dxa"/>
            <w:tcMar>
              <w:top w:w="28" w:type="dxa"/>
              <w:bottom w:w="28" w:type="dxa"/>
            </w:tcMar>
          </w:tcPr>
          <w:p w14:paraId="4EDD3690" w14:textId="0E20091B" w:rsidR="001A6780" w:rsidRPr="00093294" w:rsidRDefault="007A4335" w:rsidP="001A6780">
            <w:pPr>
              <w:pStyle w:val="Tabletext"/>
            </w:pPr>
            <w:r>
              <w:t>2</w:t>
            </w:r>
          </w:p>
        </w:tc>
        <w:tc>
          <w:tcPr>
            <w:tcW w:w="2268" w:type="dxa"/>
          </w:tcPr>
          <w:p w14:paraId="17830E2D" w14:textId="77777777" w:rsidR="001A6780" w:rsidRPr="00093294" w:rsidRDefault="001A6780" w:rsidP="001A6780">
            <w:pPr>
              <w:pStyle w:val="Tabletext"/>
            </w:pPr>
          </w:p>
        </w:tc>
        <w:tc>
          <w:tcPr>
            <w:tcW w:w="2410" w:type="dxa"/>
          </w:tcPr>
          <w:p w14:paraId="19C3A25A" w14:textId="77777777" w:rsidR="001A6780" w:rsidRPr="00093294" w:rsidRDefault="001A6780" w:rsidP="001A6780">
            <w:pPr>
              <w:pStyle w:val="Tabletext"/>
            </w:pPr>
          </w:p>
        </w:tc>
        <w:tc>
          <w:tcPr>
            <w:tcW w:w="587" w:type="dxa"/>
          </w:tcPr>
          <w:p w14:paraId="01380D8C" w14:textId="36F13F76" w:rsidR="001A6780" w:rsidRPr="00093294" w:rsidRDefault="002D51FB" w:rsidP="001A6780">
            <w:pPr>
              <w:pStyle w:val="Tabletext"/>
            </w:pPr>
            <w:r>
              <w:t>11</w:t>
            </w:r>
          </w:p>
        </w:tc>
      </w:tr>
      <w:tr w:rsidR="001A6780" w:rsidRPr="00093294" w14:paraId="42F5B9DA" w14:textId="77777777" w:rsidTr="001A6780">
        <w:trPr>
          <w:tblHeader/>
        </w:trPr>
        <w:tc>
          <w:tcPr>
            <w:tcW w:w="587" w:type="dxa"/>
            <w:tcMar>
              <w:top w:w="28" w:type="dxa"/>
              <w:bottom w:w="28" w:type="dxa"/>
            </w:tcMar>
          </w:tcPr>
          <w:p w14:paraId="7F8BA280" w14:textId="77777777" w:rsidR="001A6780" w:rsidRPr="00093294" w:rsidRDefault="001A6780" w:rsidP="001A6780">
            <w:pPr>
              <w:jc w:val="both"/>
              <w:rPr>
                <w:rFonts w:cs="Arial"/>
                <w:sz w:val="20"/>
                <w:szCs w:val="20"/>
              </w:rPr>
            </w:pPr>
          </w:p>
        </w:tc>
        <w:tc>
          <w:tcPr>
            <w:tcW w:w="699" w:type="dxa"/>
            <w:tcMar>
              <w:top w:w="28" w:type="dxa"/>
              <w:bottom w:w="28" w:type="dxa"/>
            </w:tcMar>
          </w:tcPr>
          <w:p w14:paraId="2AE5F30D" w14:textId="77777777" w:rsidR="001A6780" w:rsidRPr="00093294" w:rsidRDefault="001A6780" w:rsidP="001A6780">
            <w:pPr>
              <w:jc w:val="both"/>
              <w:rPr>
                <w:rFonts w:cs="Arial"/>
                <w:sz w:val="20"/>
                <w:szCs w:val="20"/>
              </w:rPr>
            </w:pPr>
          </w:p>
        </w:tc>
        <w:tc>
          <w:tcPr>
            <w:tcW w:w="898" w:type="dxa"/>
            <w:tcMar>
              <w:top w:w="28" w:type="dxa"/>
              <w:bottom w:w="28" w:type="dxa"/>
            </w:tcMar>
          </w:tcPr>
          <w:p w14:paraId="52A9F896" w14:textId="2031EBEC" w:rsidR="001A6780" w:rsidRPr="00093294" w:rsidRDefault="00F83046" w:rsidP="001A6780">
            <w:pPr>
              <w:pStyle w:val="Tabletext"/>
            </w:pPr>
            <w:r>
              <w:t>5</w:t>
            </w:r>
            <w:r w:rsidR="001A6780" w:rsidRPr="00093294">
              <w:t>.3.3</w:t>
            </w:r>
          </w:p>
        </w:tc>
        <w:tc>
          <w:tcPr>
            <w:tcW w:w="6785" w:type="dxa"/>
            <w:tcMar>
              <w:top w:w="28" w:type="dxa"/>
              <w:bottom w:w="28" w:type="dxa"/>
            </w:tcMar>
          </w:tcPr>
          <w:p w14:paraId="5DB27B8A" w14:textId="6E82E899" w:rsidR="001A6780" w:rsidRPr="00093294" w:rsidRDefault="00E352AF" w:rsidP="008220D4">
            <w:pPr>
              <w:pStyle w:val="Tabletext"/>
              <w:jc w:val="right"/>
              <w:rPr>
                <w:rFonts w:cs="Arial"/>
                <w:szCs w:val="20"/>
              </w:rPr>
            </w:pPr>
            <w:r>
              <w:rPr>
                <w:rFonts w:cs="Arial"/>
                <w:szCs w:val="20"/>
              </w:rPr>
              <w:t>Schedule of significance for</w:t>
            </w:r>
            <w:r w:rsidRPr="00E352AF">
              <w:rPr>
                <w:rFonts w:cs="Arial"/>
                <w:szCs w:val="20"/>
              </w:rPr>
              <w:t xml:space="preserve"> items to retain and/or exhibit</w:t>
            </w:r>
          </w:p>
        </w:tc>
        <w:tc>
          <w:tcPr>
            <w:tcW w:w="949" w:type="dxa"/>
            <w:tcMar>
              <w:top w:w="28" w:type="dxa"/>
              <w:bottom w:w="28" w:type="dxa"/>
            </w:tcMar>
          </w:tcPr>
          <w:p w14:paraId="233A504D" w14:textId="7E0A0F4C" w:rsidR="001A6780" w:rsidRPr="00093294" w:rsidRDefault="007A4335" w:rsidP="001A6780">
            <w:pPr>
              <w:pStyle w:val="Tabletext"/>
              <w:rPr>
                <w:rFonts w:cs="Arial"/>
                <w:szCs w:val="20"/>
              </w:rPr>
            </w:pPr>
            <w:r>
              <w:rPr>
                <w:rFonts w:cs="Arial"/>
                <w:szCs w:val="20"/>
              </w:rPr>
              <w:t>2</w:t>
            </w:r>
          </w:p>
        </w:tc>
        <w:tc>
          <w:tcPr>
            <w:tcW w:w="2268" w:type="dxa"/>
          </w:tcPr>
          <w:p w14:paraId="0F27546C" w14:textId="77777777" w:rsidR="001A6780" w:rsidRPr="00093294" w:rsidRDefault="001A6780" w:rsidP="001A6780">
            <w:pPr>
              <w:pStyle w:val="Tabletext"/>
              <w:rPr>
                <w:rFonts w:cs="Arial"/>
                <w:szCs w:val="20"/>
              </w:rPr>
            </w:pPr>
          </w:p>
        </w:tc>
        <w:tc>
          <w:tcPr>
            <w:tcW w:w="2410" w:type="dxa"/>
          </w:tcPr>
          <w:p w14:paraId="72DE5A6B" w14:textId="77777777" w:rsidR="001A6780" w:rsidRPr="00093294" w:rsidRDefault="001A6780" w:rsidP="001A6780">
            <w:pPr>
              <w:pStyle w:val="Tabletext"/>
              <w:rPr>
                <w:rFonts w:cs="Arial"/>
                <w:szCs w:val="20"/>
              </w:rPr>
            </w:pPr>
          </w:p>
        </w:tc>
        <w:tc>
          <w:tcPr>
            <w:tcW w:w="587" w:type="dxa"/>
          </w:tcPr>
          <w:p w14:paraId="573FBAFF" w14:textId="601C6E54" w:rsidR="001A6780" w:rsidRPr="00093294" w:rsidRDefault="002D51FB" w:rsidP="001A6780">
            <w:pPr>
              <w:pStyle w:val="Tabletext"/>
              <w:rPr>
                <w:rFonts w:cs="Arial"/>
                <w:szCs w:val="20"/>
              </w:rPr>
            </w:pPr>
            <w:r>
              <w:rPr>
                <w:rFonts w:cs="Arial"/>
                <w:szCs w:val="20"/>
              </w:rPr>
              <w:t>11</w:t>
            </w:r>
          </w:p>
        </w:tc>
      </w:tr>
      <w:tr w:rsidR="008220D4" w:rsidRPr="00093294" w14:paraId="19AD42A2" w14:textId="77777777" w:rsidTr="001A6780">
        <w:trPr>
          <w:tblHeader/>
        </w:trPr>
        <w:tc>
          <w:tcPr>
            <w:tcW w:w="587" w:type="dxa"/>
            <w:tcMar>
              <w:top w:w="28" w:type="dxa"/>
              <w:bottom w:w="28" w:type="dxa"/>
            </w:tcMar>
          </w:tcPr>
          <w:p w14:paraId="6C841FF8" w14:textId="77777777" w:rsidR="008220D4" w:rsidRPr="00093294" w:rsidRDefault="008220D4" w:rsidP="001A6780">
            <w:pPr>
              <w:jc w:val="both"/>
              <w:rPr>
                <w:rFonts w:cs="Arial"/>
                <w:sz w:val="20"/>
                <w:szCs w:val="20"/>
              </w:rPr>
            </w:pPr>
          </w:p>
        </w:tc>
        <w:tc>
          <w:tcPr>
            <w:tcW w:w="699" w:type="dxa"/>
            <w:tcMar>
              <w:top w:w="28" w:type="dxa"/>
              <w:bottom w:w="28" w:type="dxa"/>
            </w:tcMar>
          </w:tcPr>
          <w:p w14:paraId="23CB503A" w14:textId="77777777" w:rsidR="008220D4" w:rsidRPr="00093294" w:rsidRDefault="008220D4" w:rsidP="001A6780">
            <w:pPr>
              <w:jc w:val="both"/>
              <w:rPr>
                <w:rFonts w:cs="Arial"/>
                <w:sz w:val="20"/>
                <w:szCs w:val="20"/>
              </w:rPr>
            </w:pPr>
          </w:p>
        </w:tc>
        <w:tc>
          <w:tcPr>
            <w:tcW w:w="898" w:type="dxa"/>
            <w:tcMar>
              <w:top w:w="28" w:type="dxa"/>
              <w:bottom w:w="28" w:type="dxa"/>
            </w:tcMar>
          </w:tcPr>
          <w:p w14:paraId="49D18089" w14:textId="5A942232" w:rsidR="008220D4" w:rsidRDefault="008220D4" w:rsidP="001A6780">
            <w:pPr>
              <w:pStyle w:val="Tabletext"/>
            </w:pPr>
            <w:r>
              <w:t>5.3.4</w:t>
            </w:r>
          </w:p>
        </w:tc>
        <w:tc>
          <w:tcPr>
            <w:tcW w:w="6785" w:type="dxa"/>
            <w:tcMar>
              <w:top w:w="28" w:type="dxa"/>
              <w:bottom w:w="28" w:type="dxa"/>
            </w:tcMar>
          </w:tcPr>
          <w:p w14:paraId="053CDBD8" w14:textId="04A78EFD" w:rsidR="008220D4" w:rsidRPr="00093294" w:rsidRDefault="00E352AF" w:rsidP="008220D4">
            <w:pPr>
              <w:pStyle w:val="Tabletext"/>
              <w:jc w:val="right"/>
            </w:pPr>
            <w:r w:rsidRPr="00E352AF">
              <w:t>The conservation and display of artefacts</w:t>
            </w:r>
          </w:p>
        </w:tc>
        <w:tc>
          <w:tcPr>
            <w:tcW w:w="949" w:type="dxa"/>
            <w:tcMar>
              <w:top w:w="28" w:type="dxa"/>
              <w:bottom w:w="28" w:type="dxa"/>
            </w:tcMar>
          </w:tcPr>
          <w:p w14:paraId="0ACA994E" w14:textId="62F9C32E" w:rsidR="008220D4" w:rsidRPr="00093294" w:rsidRDefault="007A4335" w:rsidP="001A6780">
            <w:pPr>
              <w:pStyle w:val="Tabletext"/>
              <w:rPr>
                <w:rFonts w:cs="Arial"/>
                <w:szCs w:val="20"/>
              </w:rPr>
            </w:pPr>
            <w:r>
              <w:rPr>
                <w:rFonts w:cs="Arial"/>
                <w:szCs w:val="20"/>
              </w:rPr>
              <w:t>2</w:t>
            </w:r>
          </w:p>
        </w:tc>
        <w:tc>
          <w:tcPr>
            <w:tcW w:w="2268" w:type="dxa"/>
          </w:tcPr>
          <w:p w14:paraId="196802C8" w14:textId="77777777" w:rsidR="008220D4" w:rsidRPr="00093294" w:rsidRDefault="008220D4" w:rsidP="001A6780">
            <w:pPr>
              <w:pStyle w:val="Tabletext"/>
              <w:rPr>
                <w:rFonts w:cs="Arial"/>
                <w:szCs w:val="20"/>
              </w:rPr>
            </w:pPr>
          </w:p>
        </w:tc>
        <w:tc>
          <w:tcPr>
            <w:tcW w:w="2410" w:type="dxa"/>
          </w:tcPr>
          <w:p w14:paraId="463F6409" w14:textId="77777777" w:rsidR="008220D4" w:rsidRPr="00093294" w:rsidRDefault="008220D4" w:rsidP="001A6780">
            <w:pPr>
              <w:pStyle w:val="Tabletext"/>
              <w:rPr>
                <w:rFonts w:cs="Arial"/>
                <w:szCs w:val="20"/>
              </w:rPr>
            </w:pPr>
          </w:p>
        </w:tc>
        <w:tc>
          <w:tcPr>
            <w:tcW w:w="587" w:type="dxa"/>
          </w:tcPr>
          <w:p w14:paraId="08ED7BA6" w14:textId="3DC182E7" w:rsidR="008220D4" w:rsidRPr="00093294" w:rsidRDefault="002D51FB" w:rsidP="001A6780">
            <w:pPr>
              <w:pStyle w:val="Tabletext"/>
              <w:rPr>
                <w:rFonts w:cs="Arial"/>
                <w:szCs w:val="20"/>
              </w:rPr>
            </w:pPr>
            <w:r>
              <w:rPr>
                <w:rFonts w:cs="Arial"/>
                <w:szCs w:val="20"/>
              </w:rPr>
              <w:t>11</w:t>
            </w:r>
          </w:p>
        </w:tc>
      </w:tr>
    </w:tbl>
    <w:p w14:paraId="67E7CBA4" w14:textId="77777777" w:rsidR="001A6780" w:rsidRPr="00093294" w:rsidRDefault="001A6780" w:rsidP="001A6780">
      <w:pPr>
        <w:pStyle w:val="BodyText"/>
      </w:pPr>
    </w:p>
    <w:p w14:paraId="57C82434" w14:textId="2C6E8FD2" w:rsidR="002C34D9" w:rsidRDefault="002C34D9" w:rsidP="002C34D9">
      <w:pPr>
        <w:pStyle w:val="BodyText"/>
      </w:pPr>
    </w:p>
    <w:p w14:paraId="4656D6FA" w14:textId="77777777" w:rsidR="00934995" w:rsidRDefault="00934995" w:rsidP="002C34D9">
      <w:pPr>
        <w:pStyle w:val="BodyText"/>
      </w:pPr>
    </w:p>
    <w:p w14:paraId="5CAA07E5" w14:textId="77777777" w:rsidR="001A6780" w:rsidRDefault="001A6780" w:rsidP="002C34D9">
      <w:pPr>
        <w:pStyle w:val="BodyText"/>
        <w:sectPr w:rsidR="001A6780" w:rsidSect="00D2697A">
          <w:pgSz w:w="16838" w:h="11906" w:orient="landscape" w:code="9"/>
          <w:pgMar w:top="907" w:right="567" w:bottom="794" w:left="567" w:header="850" w:footer="850" w:gutter="0"/>
          <w:cols w:space="708"/>
          <w:docGrid w:linePitch="360"/>
        </w:sectPr>
      </w:pPr>
    </w:p>
    <w:p w14:paraId="04D85A25" w14:textId="7767229A" w:rsidR="00934995" w:rsidRPr="00093294" w:rsidRDefault="00934995" w:rsidP="00934995">
      <w:pPr>
        <w:pStyle w:val="Module"/>
      </w:pPr>
      <w:bookmarkStart w:id="165" w:name="_Toc471550246"/>
      <w:r w:rsidRPr="00934995">
        <w:lastRenderedPageBreak/>
        <w:t>DOCUMENTATION</w:t>
      </w:r>
      <w:bookmarkEnd w:id="165"/>
    </w:p>
    <w:p w14:paraId="7B06F4CF" w14:textId="77777777" w:rsidR="00934995" w:rsidRPr="00093294" w:rsidRDefault="00934995" w:rsidP="00934995">
      <w:pPr>
        <w:pStyle w:val="Heading1"/>
        <w:numPr>
          <w:ilvl w:val="0"/>
          <w:numId w:val="33"/>
        </w:numPr>
      </w:pPr>
      <w:bookmarkStart w:id="166" w:name="_Toc471550247"/>
      <w:r w:rsidRPr="00093294">
        <w:t>INTRODUCTION</w:t>
      </w:r>
      <w:bookmarkEnd w:id="166"/>
    </w:p>
    <w:p w14:paraId="54EAB251" w14:textId="77777777" w:rsidR="00934995" w:rsidRPr="00093294" w:rsidRDefault="00934995" w:rsidP="00934995">
      <w:pPr>
        <w:pStyle w:val="Heading1separatationline"/>
      </w:pPr>
    </w:p>
    <w:p w14:paraId="4AC7B6D9" w14:textId="62E4CD04" w:rsidR="00934995" w:rsidRPr="00093294" w:rsidRDefault="00934995" w:rsidP="00934995">
      <w:pPr>
        <w:pStyle w:val="BodyText"/>
      </w:pPr>
      <w:r>
        <w:t>Module 6</w:t>
      </w:r>
      <w:r w:rsidRPr="00353025">
        <w:t xml:space="preserve"> describes </w:t>
      </w:r>
      <w:r>
        <w:rPr>
          <w:szCs w:val="22"/>
        </w:rPr>
        <w:t>the records and other documentation required to be generated when managing an historic lighthouse project</w:t>
      </w:r>
      <w:r>
        <w:rPr>
          <w:rFonts w:cs="Arial"/>
        </w:rPr>
        <w:t>.</w:t>
      </w:r>
    </w:p>
    <w:p w14:paraId="6ABE9279" w14:textId="77777777" w:rsidR="00934995" w:rsidRPr="00093294" w:rsidRDefault="00934995" w:rsidP="00934995">
      <w:pPr>
        <w:pStyle w:val="Heading1"/>
      </w:pPr>
      <w:bookmarkStart w:id="167" w:name="_Toc471550248"/>
      <w:r w:rsidRPr="00093294">
        <w:t>SUBJECT FRAMEWORK</w:t>
      </w:r>
      <w:bookmarkEnd w:id="167"/>
    </w:p>
    <w:p w14:paraId="2C061E86" w14:textId="77777777" w:rsidR="00934995" w:rsidRPr="00093294" w:rsidRDefault="00934995" w:rsidP="00934995">
      <w:pPr>
        <w:pStyle w:val="Heading1separatationline"/>
      </w:pPr>
    </w:p>
    <w:p w14:paraId="01CDCA1C" w14:textId="77777777" w:rsidR="00934995" w:rsidRPr="00093294" w:rsidRDefault="00934995" w:rsidP="00934995">
      <w:pPr>
        <w:pStyle w:val="Heading2"/>
      </w:pPr>
      <w:bookmarkStart w:id="168" w:name="_Toc471550249"/>
      <w:r w:rsidRPr="00093294">
        <w:t>Scope</w:t>
      </w:r>
      <w:bookmarkEnd w:id="168"/>
    </w:p>
    <w:p w14:paraId="4ECF35F7" w14:textId="77777777" w:rsidR="00934995" w:rsidRPr="00093294" w:rsidRDefault="00934995" w:rsidP="00934995">
      <w:pPr>
        <w:pStyle w:val="Heading2separationline"/>
      </w:pPr>
    </w:p>
    <w:p w14:paraId="7E561B7F" w14:textId="77777777" w:rsidR="00934995" w:rsidRPr="00093294" w:rsidRDefault="00934995" w:rsidP="00934995">
      <w:pPr>
        <w:pStyle w:val="BodyText"/>
      </w:pPr>
      <w:r w:rsidRPr="00093294">
        <w:t xml:space="preserve">The syllabus for this module requires participants to gain </w:t>
      </w:r>
      <w:commentRangeStart w:id="169"/>
      <w:r w:rsidRPr="007C7ADC">
        <w:rPr>
          <w:highlight w:val="yellow"/>
        </w:rPr>
        <w:t>…..</w:t>
      </w:r>
      <w:commentRangeEnd w:id="169"/>
      <w:r>
        <w:rPr>
          <w:rStyle w:val="CommentReference"/>
        </w:rPr>
        <w:commentReference w:id="169"/>
      </w:r>
    </w:p>
    <w:p w14:paraId="4869D504" w14:textId="4BB8F2B5" w:rsidR="00934995" w:rsidRPr="00093294" w:rsidRDefault="00934995" w:rsidP="00934995">
      <w:pPr>
        <w:pStyle w:val="Heading2"/>
      </w:pPr>
      <w:bookmarkStart w:id="170" w:name="_Toc471550250"/>
      <w:r w:rsidRPr="00093294">
        <w:t xml:space="preserve">Aims of Module </w:t>
      </w:r>
      <w:r w:rsidR="00530EB9">
        <w:t>6</w:t>
      </w:r>
      <w:bookmarkEnd w:id="170"/>
    </w:p>
    <w:p w14:paraId="1F1DDA4A" w14:textId="77777777" w:rsidR="00934995" w:rsidRPr="00093294" w:rsidRDefault="00934995" w:rsidP="00934995">
      <w:pPr>
        <w:pStyle w:val="Heading2separationline"/>
      </w:pPr>
    </w:p>
    <w:p w14:paraId="574C0892" w14:textId="21206D4B" w:rsidR="00934995" w:rsidRDefault="00934995" w:rsidP="00934995">
      <w:pPr>
        <w:pStyle w:val="BodyText"/>
      </w:pPr>
      <w:r w:rsidRPr="00093294">
        <w:t xml:space="preserve">On successful completion of </w:t>
      </w:r>
      <w:r w:rsidR="00530EB9">
        <w:t xml:space="preserve">this </w:t>
      </w:r>
      <w:r w:rsidRPr="00093294">
        <w:t xml:space="preserve">module, participants will </w:t>
      </w:r>
      <w:r>
        <w:t>have</w:t>
      </w:r>
      <w:r w:rsidRPr="00353025">
        <w:t xml:space="preserve"> gain</w:t>
      </w:r>
      <w:r>
        <w:t>ed</w:t>
      </w:r>
      <w:r w:rsidRPr="00353025">
        <w:t xml:space="preserve"> a </w:t>
      </w:r>
      <w:r w:rsidRPr="00934995">
        <w:rPr>
          <w:b/>
          <w:lang w:eastAsia="de-DE"/>
        </w:rPr>
        <w:t>satisfactory</w:t>
      </w:r>
      <w:r w:rsidRPr="00934995">
        <w:rPr>
          <w:lang w:eastAsia="de-DE"/>
        </w:rPr>
        <w:t xml:space="preserve"> understanding of the records and associated documentation to be generated when reconfiguring an historic lighthouse </w:t>
      </w:r>
      <w:r>
        <w:rPr>
          <w:lang w:eastAsia="de-DE"/>
        </w:rPr>
        <w:t xml:space="preserve">for </w:t>
      </w:r>
      <w:r w:rsidRPr="00934995">
        <w:rPr>
          <w:lang w:eastAsia="de-DE"/>
        </w:rPr>
        <w:t>complementary use.</w:t>
      </w:r>
    </w:p>
    <w:p w14:paraId="223415CA" w14:textId="13FF5B1B" w:rsidR="00934995" w:rsidRDefault="00934995" w:rsidP="002C34D9">
      <w:pPr>
        <w:pStyle w:val="BodyText"/>
      </w:pPr>
    </w:p>
    <w:p w14:paraId="0C820931" w14:textId="77777777" w:rsidR="00934995" w:rsidRDefault="00934995" w:rsidP="002C34D9">
      <w:pPr>
        <w:pStyle w:val="BodyText"/>
      </w:pPr>
    </w:p>
    <w:p w14:paraId="40B3AE19" w14:textId="77777777" w:rsidR="00934995" w:rsidRDefault="00934995" w:rsidP="002C34D9">
      <w:pPr>
        <w:pStyle w:val="BodyText"/>
        <w:sectPr w:rsidR="00934995" w:rsidSect="00934995">
          <w:pgSz w:w="11906" w:h="16838" w:code="9"/>
          <w:pgMar w:top="567" w:right="794" w:bottom="567" w:left="907" w:header="850" w:footer="850" w:gutter="0"/>
          <w:cols w:space="708"/>
          <w:docGrid w:linePitch="360"/>
        </w:sectPr>
      </w:pPr>
    </w:p>
    <w:p w14:paraId="6C7F3659" w14:textId="294846EA" w:rsidR="001A6780" w:rsidRPr="00093294" w:rsidRDefault="001A6780" w:rsidP="001A6780">
      <w:pPr>
        <w:pStyle w:val="Heading1"/>
      </w:pPr>
      <w:bookmarkStart w:id="171" w:name="_Toc471550251"/>
      <w:r w:rsidRPr="00093294">
        <w:lastRenderedPageBreak/>
        <w:t>DETAILE</w:t>
      </w:r>
      <w:r>
        <w:t>D TEACHING SYLLABUS FOR MODULE 6</w:t>
      </w:r>
      <w:r w:rsidRPr="00093294">
        <w:t xml:space="preserve"> – </w:t>
      </w:r>
      <w:r>
        <w:t>DOCUMENTATION</w:t>
      </w:r>
      <w:bookmarkEnd w:id="171"/>
    </w:p>
    <w:p w14:paraId="6754E76B" w14:textId="77777777" w:rsidR="001A6780" w:rsidRPr="00093294" w:rsidRDefault="001A6780" w:rsidP="001A6780">
      <w:pPr>
        <w:pStyle w:val="Heading1separatationline"/>
      </w:pPr>
    </w:p>
    <w:p w14:paraId="3F3EF413" w14:textId="07F18024" w:rsidR="001A6780" w:rsidRPr="00093294" w:rsidRDefault="001A6780" w:rsidP="001A6780">
      <w:pPr>
        <w:pStyle w:val="Tablecaption"/>
        <w:jc w:val="center"/>
      </w:pPr>
      <w:bookmarkStart w:id="172" w:name="_Toc471550260"/>
      <w:r w:rsidRPr="00093294">
        <w:t xml:space="preserve">Detailed Teaching Syllabus - Module </w:t>
      </w:r>
      <w:r>
        <w:t>6</w:t>
      </w:r>
      <w:bookmarkEnd w:id="172"/>
    </w:p>
    <w:tbl>
      <w:tblPr>
        <w:tblStyle w:val="TableGrid"/>
        <w:tblW w:w="0" w:type="auto"/>
        <w:tblLook w:val="04A0" w:firstRow="1" w:lastRow="0" w:firstColumn="1" w:lastColumn="0" w:noHBand="0" w:noVBand="1"/>
      </w:tblPr>
      <w:tblGrid>
        <w:gridCol w:w="587"/>
        <w:gridCol w:w="699"/>
        <w:gridCol w:w="898"/>
        <w:gridCol w:w="6785"/>
        <w:gridCol w:w="949"/>
        <w:gridCol w:w="2268"/>
        <w:gridCol w:w="2410"/>
        <w:gridCol w:w="645"/>
      </w:tblGrid>
      <w:tr w:rsidR="001A6780" w:rsidRPr="00093294" w14:paraId="6F0A495F" w14:textId="77777777" w:rsidTr="00347E23">
        <w:trPr>
          <w:cantSplit/>
          <w:trHeight w:val="1314"/>
          <w:tblHeader/>
        </w:trPr>
        <w:tc>
          <w:tcPr>
            <w:tcW w:w="587" w:type="dxa"/>
            <w:tcMar>
              <w:top w:w="28" w:type="dxa"/>
              <w:bottom w:w="28" w:type="dxa"/>
            </w:tcMar>
            <w:textDirection w:val="btLr"/>
            <w:vAlign w:val="center"/>
          </w:tcPr>
          <w:p w14:paraId="6D264E92" w14:textId="77777777" w:rsidR="001A6780" w:rsidRPr="00093294" w:rsidRDefault="001A6780" w:rsidP="001A6780">
            <w:pPr>
              <w:pStyle w:val="Tableheading"/>
              <w:rPr>
                <w:lang w:val="en-GB"/>
              </w:rPr>
            </w:pPr>
            <w:r w:rsidRPr="00093294">
              <w:rPr>
                <w:lang w:val="en-GB"/>
              </w:rPr>
              <w:t>Module</w:t>
            </w:r>
          </w:p>
        </w:tc>
        <w:tc>
          <w:tcPr>
            <w:tcW w:w="699" w:type="dxa"/>
            <w:tcMar>
              <w:top w:w="28" w:type="dxa"/>
              <w:bottom w:w="28" w:type="dxa"/>
            </w:tcMar>
            <w:textDirection w:val="btLr"/>
            <w:vAlign w:val="center"/>
          </w:tcPr>
          <w:p w14:paraId="71A136CA" w14:textId="77777777" w:rsidR="001A6780" w:rsidRPr="00093294" w:rsidRDefault="001A6780" w:rsidP="001A6780">
            <w:pPr>
              <w:pStyle w:val="Tableheading"/>
              <w:rPr>
                <w:lang w:val="en-GB"/>
              </w:rPr>
            </w:pPr>
            <w:r w:rsidRPr="00093294">
              <w:rPr>
                <w:lang w:val="en-GB"/>
              </w:rPr>
              <w:t>Element</w:t>
            </w:r>
          </w:p>
        </w:tc>
        <w:tc>
          <w:tcPr>
            <w:tcW w:w="898" w:type="dxa"/>
            <w:tcMar>
              <w:top w:w="28" w:type="dxa"/>
              <w:bottom w:w="28" w:type="dxa"/>
            </w:tcMar>
            <w:textDirection w:val="btLr"/>
            <w:vAlign w:val="center"/>
          </w:tcPr>
          <w:p w14:paraId="50BFD80C" w14:textId="77777777" w:rsidR="001A6780" w:rsidRPr="00093294" w:rsidRDefault="001A6780" w:rsidP="001A6780">
            <w:pPr>
              <w:pStyle w:val="Tableheading"/>
              <w:rPr>
                <w:lang w:val="en-GB"/>
              </w:rPr>
            </w:pPr>
            <w:r w:rsidRPr="00093294">
              <w:rPr>
                <w:lang w:val="en-GB"/>
              </w:rPr>
              <w:t>Sub-element</w:t>
            </w:r>
          </w:p>
        </w:tc>
        <w:tc>
          <w:tcPr>
            <w:tcW w:w="6785" w:type="dxa"/>
            <w:tcMar>
              <w:top w:w="28" w:type="dxa"/>
              <w:bottom w:w="28" w:type="dxa"/>
            </w:tcMar>
            <w:vAlign w:val="center"/>
          </w:tcPr>
          <w:p w14:paraId="6AD01727" w14:textId="77777777" w:rsidR="001A6780" w:rsidRPr="00093294" w:rsidRDefault="001A6780" w:rsidP="001A6780">
            <w:pPr>
              <w:pStyle w:val="Tableheading"/>
              <w:rPr>
                <w:lang w:val="en-GB"/>
              </w:rPr>
            </w:pPr>
            <w:r w:rsidRPr="00093294">
              <w:rPr>
                <w:lang w:val="en-GB"/>
              </w:rPr>
              <w:t>Subject</w:t>
            </w:r>
          </w:p>
        </w:tc>
        <w:tc>
          <w:tcPr>
            <w:tcW w:w="949" w:type="dxa"/>
            <w:tcMar>
              <w:top w:w="28" w:type="dxa"/>
              <w:bottom w:w="28" w:type="dxa"/>
            </w:tcMar>
            <w:textDirection w:val="btLr"/>
            <w:vAlign w:val="center"/>
          </w:tcPr>
          <w:p w14:paraId="4C15285B" w14:textId="77777777" w:rsidR="001A6780" w:rsidRPr="00093294" w:rsidRDefault="001A6780" w:rsidP="001A6780">
            <w:pPr>
              <w:pStyle w:val="Tableheading"/>
              <w:rPr>
                <w:lang w:val="en-GB"/>
              </w:rPr>
            </w:pPr>
            <w:r w:rsidRPr="00093294">
              <w:rPr>
                <w:lang w:val="en-GB"/>
              </w:rPr>
              <w:t>Level of Competence</w:t>
            </w:r>
          </w:p>
        </w:tc>
        <w:tc>
          <w:tcPr>
            <w:tcW w:w="2268" w:type="dxa"/>
            <w:tcMar>
              <w:top w:w="28" w:type="dxa"/>
              <w:bottom w:w="28" w:type="dxa"/>
            </w:tcMar>
            <w:vAlign w:val="center"/>
          </w:tcPr>
          <w:p w14:paraId="62BA0831" w14:textId="77777777" w:rsidR="001A6780" w:rsidRPr="00093294" w:rsidRDefault="001A6780" w:rsidP="001A6780">
            <w:pPr>
              <w:pStyle w:val="Tableheading"/>
              <w:rPr>
                <w:lang w:val="en-GB"/>
              </w:rPr>
            </w:pPr>
            <w:r w:rsidRPr="00093294">
              <w:rPr>
                <w:lang w:val="en-GB"/>
              </w:rPr>
              <w:t>Recommended training aids; exercises and external visits</w:t>
            </w:r>
          </w:p>
        </w:tc>
        <w:tc>
          <w:tcPr>
            <w:tcW w:w="2410" w:type="dxa"/>
            <w:tcMar>
              <w:top w:w="28" w:type="dxa"/>
              <w:bottom w:w="28" w:type="dxa"/>
            </w:tcMar>
            <w:vAlign w:val="center"/>
          </w:tcPr>
          <w:p w14:paraId="15D9378A" w14:textId="77777777" w:rsidR="001A6780" w:rsidRPr="00093294" w:rsidRDefault="001A6780" w:rsidP="001A6780">
            <w:pPr>
              <w:pStyle w:val="Tableheading"/>
              <w:rPr>
                <w:lang w:val="en-GB"/>
              </w:rPr>
            </w:pPr>
            <w:r w:rsidRPr="00093294">
              <w:rPr>
                <w:lang w:val="en-GB"/>
              </w:rPr>
              <w:t>References</w:t>
            </w:r>
          </w:p>
          <w:p w14:paraId="493466A6" w14:textId="77777777" w:rsidR="001A6780" w:rsidRPr="00093294" w:rsidRDefault="001A6780" w:rsidP="001A6780">
            <w:pPr>
              <w:pStyle w:val="Tableheading"/>
              <w:rPr>
                <w:lang w:val="en-GB"/>
              </w:rPr>
            </w:pPr>
          </w:p>
          <w:p w14:paraId="7A52CD03" w14:textId="77777777" w:rsidR="001A6780" w:rsidRPr="00093294" w:rsidRDefault="001A6780" w:rsidP="001A6780">
            <w:pPr>
              <w:pStyle w:val="Tableheading"/>
              <w:rPr>
                <w:lang w:val="en-GB"/>
              </w:rPr>
            </w:pPr>
            <w:r w:rsidRPr="00093294">
              <w:rPr>
                <w:lang w:val="en-GB"/>
              </w:rPr>
              <w:t>Rec = Recommendation</w:t>
            </w:r>
          </w:p>
          <w:p w14:paraId="558FDCB5" w14:textId="77777777" w:rsidR="001A6780" w:rsidRPr="00093294" w:rsidRDefault="001A6780" w:rsidP="001A6780">
            <w:pPr>
              <w:pStyle w:val="Tableheading"/>
              <w:rPr>
                <w:lang w:val="en-GB"/>
              </w:rPr>
            </w:pPr>
            <w:r w:rsidRPr="00093294">
              <w:rPr>
                <w:lang w:val="en-GB"/>
              </w:rPr>
              <w:t>GL = Guideline</w:t>
            </w:r>
          </w:p>
        </w:tc>
        <w:tc>
          <w:tcPr>
            <w:tcW w:w="645" w:type="dxa"/>
            <w:tcMar>
              <w:top w:w="28" w:type="dxa"/>
              <w:bottom w:w="28" w:type="dxa"/>
            </w:tcMar>
            <w:textDirection w:val="btLr"/>
            <w:vAlign w:val="center"/>
          </w:tcPr>
          <w:p w14:paraId="0B12E5E5" w14:textId="77777777" w:rsidR="001A6780" w:rsidRPr="00093294" w:rsidRDefault="001A6780" w:rsidP="001A6780">
            <w:pPr>
              <w:pStyle w:val="Tableheading"/>
              <w:rPr>
                <w:lang w:val="en-GB"/>
              </w:rPr>
            </w:pPr>
            <w:r w:rsidRPr="00093294">
              <w:rPr>
                <w:lang w:val="en-GB"/>
              </w:rPr>
              <w:t>Lecture No.</w:t>
            </w:r>
          </w:p>
        </w:tc>
      </w:tr>
      <w:tr w:rsidR="001A6780" w:rsidRPr="00093294" w14:paraId="7182C623" w14:textId="77777777" w:rsidTr="00347E23">
        <w:tc>
          <w:tcPr>
            <w:tcW w:w="587" w:type="dxa"/>
            <w:tcMar>
              <w:top w:w="28" w:type="dxa"/>
              <w:bottom w:w="28" w:type="dxa"/>
            </w:tcMar>
          </w:tcPr>
          <w:p w14:paraId="78ADB0C7" w14:textId="14433699" w:rsidR="001A6780" w:rsidRPr="00093294" w:rsidRDefault="001A6780" w:rsidP="001A6780">
            <w:pPr>
              <w:pStyle w:val="Tabletext"/>
              <w:rPr>
                <w:b/>
              </w:rPr>
            </w:pPr>
            <w:r>
              <w:rPr>
                <w:b/>
              </w:rPr>
              <w:t>6</w:t>
            </w:r>
          </w:p>
        </w:tc>
        <w:tc>
          <w:tcPr>
            <w:tcW w:w="699" w:type="dxa"/>
            <w:shd w:val="clear" w:color="auto" w:fill="94D9D5"/>
            <w:tcMar>
              <w:top w:w="28" w:type="dxa"/>
              <w:bottom w:w="28" w:type="dxa"/>
            </w:tcMar>
          </w:tcPr>
          <w:p w14:paraId="3A63B875" w14:textId="77777777" w:rsidR="001A6780" w:rsidRPr="00093294" w:rsidRDefault="001A6780" w:rsidP="001A6780">
            <w:pPr>
              <w:pStyle w:val="Tabletext"/>
              <w:rPr>
                <w:b/>
              </w:rPr>
            </w:pPr>
          </w:p>
        </w:tc>
        <w:tc>
          <w:tcPr>
            <w:tcW w:w="898" w:type="dxa"/>
            <w:vMerge w:val="restart"/>
            <w:shd w:val="clear" w:color="auto" w:fill="94D9D5"/>
            <w:tcMar>
              <w:top w:w="28" w:type="dxa"/>
              <w:bottom w:w="28" w:type="dxa"/>
            </w:tcMar>
          </w:tcPr>
          <w:p w14:paraId="1EA82537" w14:textId="77777777" w:rsidR="001A6780" w:rsidRPr="00093294" w:rsidRDefault="001A6780" w:rsidP="001A6780">
            <w:pPr>
              <w:pStyle w:val="Tabletext"/>
              <w:rPr>
                <w:b/>
              </w:rPr>
            </w:pPr>
          </w:p>
        </w:tc>
        <w:tc>
          <w:tcPr>
            <w:tcW w:w="6785" w:type="dxa"/>
            <w:tcMar>
              <w:top w:w="28" w:type="dxa"/>
              <w:bottom w:w="28" w:type="dxa"/>
            </w:tcMar>
          </w:tcPr>
          <w:p w14:paraId="33A8781D" w14:textId="1C04404D" w:rsidR="001A6780" w:rsidRPr="00093294" w:rsidRDefault="00530EB9" w:rsidP="001A6780">
            <w:pPr>
              <w:pStyle w:val="Tabletext"/>
              <w:jc w:val="center"/>
              <w:rPr>
                <w:b/>
              </w:rPr>
            </w:pPr>
            <w:r w:rsidRPr="00530EB9">
              <w:rPr>
                <w:b/>
              </w:rPr>
              <w:t>DOCUMENTATION</w:t>
            </w:r>
          </w:p>
        </w:tc>
        <w:tc>
          <w:tcPr>
            <w:tcW w:w="6272" w:type="dxa"/>
            <w:gridSpan w:val="4"/>
            <w:vMerge w:val="restart"/>
            <w:shd w:val="clear" w:color="auto" w:fill="94D9D5"/>
            <w:tcMar>
              <w:top w:w="28" w:type="dxa"/>
              <w:bottom w:w="28" w:type="dxa"/>
            </w:tcMar>
          </w:tcPr>
          <w:p w14:paraId="6114AECD" w14:textId="77777777" w:rsidR="001A6780" w:rsidRPr="00093294" w:rsidRDefault="001A6780" w:rsidP="001A6780">
            <w:pPr>
              <w:pStyle w:val="Tabletext"/>
            </w:pPr>
          </w:p>
        </w:tc>
      </w:tr>
      <w:tr w:rsidR="001A6780" w:rsidRPr="00093294" w14:paraId="6B30AAF2" w14:textId="77777777" w:rsidTr="00347E23">
        <w:trPr>
          <w:trHeight w:val="330"/>
        </w:trPr>
        <w:tc>
          <w:tcPr>
            <w:tcW w:w="587" w:type="dxa"/>
            <w:tcMar>
              <w:top w:w="28" w:type="dxa"/>
              <w:bottom w:w="28" w:type="dxa"/>
            </w:tcMar>
          </w:tcPr>
          <w:p w14:paraId="40F81A7C" w14:textId="77777777" w:rsidR="001A6780" w:rsidRPr="00093294" w:rsidRDefault="001A6780" w:rsidP="001A6780">
            <w:pPr>
              <w:pStyle w:val="Tabletext"/>
              <w:rPr>
                <w:b/>
              </w:rPr>
            </w:pPr>
          </w:p>
        </w:tc>
        <w:tc>
          <w:tcPr>
            <w:tcW w:w="699" w:type="dxa"/>
            <w:tcMar>
              <w:top w:w="28" w:type="dxa"/>
              <w:bottom w:w="28" w:type="dxa"/>
            </w:tcMar>
          </w:tcPr>
          <w:p w14:paraId="091CE4F0" w14:textId="143360FC" w:rsidR="001A6780" w:rsidRPr="00093294" w:rsidRDefault="001A6780" w:rsidP="001A6780">
            <w:pPr>
              <w:pStyle w:val="Tabletext"/>
              <w:rPr>
                <w:b/>
              </w:rPr>
            </w:pPr>
            <w:r>
              <w:rPr>
                <w:b/>
              </w:rPr>
              <w:t>6</w:t>
            </w:r>
            <w:r w:rsidRPr="00093294">
              <w:rPr>
                <w:b/>
              </w:rPr>
              <w:t>.1</w:t>
            </w:r>
          </w:p>
        </w:tc>
        <w:tc>
          <w:tcPr>
            <w:tcW w:w="898" w:type="dxa"/>
            <w:vMerge/>
            <w:shd w:val="clear" w:color="auto" w:fill="94D9D5"/>
            <w:tcMar>
              <w:top w:w="28" w:type="dxa"/>
              <w:bottom w:w="28" w:type="dxa"/>
            </w:tcMar>
          </w:tcPr>
          <w:p w14:paraId="34876F27" w14:textId="77777777" w:rsidR="001A6780" w:rsidRPr="00093294" w:rsidRDefault="001A6780" w:rsidP="001A6780">
            <w:pPr>
              <w:pStyle w:val="Tabletext"/>
              <w:rPr>
                <w:b/>
              </w:rPr>
            </w:pPr>
          </w:p>
        </w:tc>
        <w:tc>
          <w:tcPr>
            <w:tcW w:w="6785" w:type="dxa"/>
            <w:tcMar>
              <w:top w:w="28" w:type="dxa"/>
              <w:bottom w:w="28" w:type="dxa"/>
            </w:tcMar>
          </w:tcPr>
          <w:p w14:paraId="4AC00C33" w14:textId="2A09B691" w:rsidR="001A6780" w:rsidRPr="00093294" w:rsidRDefault="00530EB9" w:rsidP="001A6780">
            <w:pPr>
              <w:pStyle w:val="Tabletext"/>
              <w:rPr>
                <w:b/>
              </w:rPr>
            </w:pPr>
            <w:r w:rsidRPr="00530EB9">
              <w:rPr>
                <w:b/>
              </w:rPr>
              <w:t>Documentation - General</w:t>
            </w:r>
          </w:p>
        </w:tc>
        <w:tc>
          <w:tcPr>
            <w:tcW w:w="6272" w:type="dxa"/>
            <w:gridSpan w:val="4"/>
            <w:vMerge/>
            <w:shd w:val="clear" w:color="auto" w:fill="94D9D5"/>
            <w:tcMar>
              <w:top w:w="28" w:type="dxa"/>
              <w:bottom w:w="28" w:type="dxa"/>
            </w:tcMar>
          </w:tcPr>
          <w:p w14:paraId="44A0E2FC" w14:textId="77777777" w:rsidR="001A6780" w:rsidRPr="00093294" w:rsidRDefault="001A6780" w:rsidP="001A6780">
            <w:pPr>
              <w:pStyle w:val="Tabletext"/>
            </w:pPr>
          </w:p>
        </w:tc>
      </w:tr>
      <w:tr w:rsidR="00347E23" w:rsidRPr="00093294" w14:paraId="27C51119" w14:textId="77777777" w:rsidTr="00347E23">
        <w:tc>
          <w:tcPr>
            <w:tcW w:w="587" w:type="dxa"/>
            <w:tcMar>
              <w:top w:w="28" w:type="dxa"/>
              <w:bottom w:w="28" w:type="dxa"/>
            </w:tcMar>
          </w:tcPr>
          <w:p w14:paraId="451AF81B" w14:textId="77777777" w:rsidR="00347E23" w:rsidRPr="00093294" w:rsidRDefault="00347E23" w:rsidP="001A6780">
            <w:pPr>
              <w:pStyle w:val="Tabletext"/>
            </w:pPr>
          </w:p>
        </w:tc>
        <w:tc>
          <w:tcPr>
            <w:tcW w:w="699" w:type="dxa"/>
            <w:tcMar>
              <w:top w:w="28" w:type="dxa"/>
              <w:bottom w:w="28" w:type="dxa"/>
            </w:tcMar>
          </w:tcPr>
          <w:p w14:paraId="36ACF6C1" w14:textId="77777777" w:rsidR="00347E23" w:rsidRPr="00093294" w:rsidRDefault="00347E23" w:rsidP="001A6780">
            <w:pPr>
              <w:pStyle w:val="Tabletext"/>
            </w:pPr>
          </w:p>
        </w:tc>
        <w:tc>
          <w:tcPr>
            <w:tcW w:w="898" w:type="dxa"/>
            <w:tcMar>
              <w:top w:w="28" w:type="dxa"/>
              <w:bottom w:w="28" w:type="dxa"/>
            </w:tcMar>
          </w:tcPr>
          <w:p w14:paraId="248326E0" w14:textId="64CD4CA4" w:rsidR="00347E23" w:rsidRPr="00093294" w:rsidRDefault="00347E23" w:rsidP="001A6780">
            <w:pPr>
              <w:pStyle w:val="Tabletext"/>
            </w:pPr>
            <w:r>
              <w:t>6</w:t>
            </w:r>
            <w:r w:rsidRPr="00093294">
              <w:t>.1.1</w:t>
            </w:r>
          </w:p>
        </w:tc>
        <w:tc>
          <w:tcPr>
            <w:tcW w:w="6785" w:type="dxa"/>
            <w:tcMar>
              <w:top w:w="28" w:type="dxa"/>
              <w:bottom w:w="28" w:type="dxa"/>
            </w:tcMar>
          </w:tcPr>
          <w:p w14:paraId="56773445" w14:textId="421F78F0" w:rsidR="00347E23" w:rsidRPr="00093294" w:rsidRDefault="00347E23" w:rsidP="001A6780">
            <w:pPr>
              <w:pStyle w:val="Tabletext"/>
              <w:jc w:val="right"/>
            </w:pPr>
            <w:r w:rsidRPr="002D51FB">
              <w:t>Reasons for keeping records</w:t>
            </w:r>
          </w:p>
        </w:tc>
        <w:tc>
          <w:tcPr>
            <w:tcW w:w="949" w:type="dxa"/>
            <w:tcMar>
              <w:top w:w="28" w:type="dxa"/>
              <w:bottom w:w="28" w:type="dxa"/>
            </w:tcMar>
            <w:vAlign w:val="center"/>
          </w:tcPr>
          <w:p w14:paraId="361D0D30" w14:textId="7F3EEF04" w:rsidR="00347E23" w:rsidRPr="00093294" w:rsidRDefault="00347E23" w:rsidP="001A6780">
            <w:pPr>
              <w:pStyle w:val="Tabletext"/>
            </w:pPr>
            <w:r>
              <w:t>2</w:t>
            </w:r>
          </w:p>
        </w:tc>
        <w:tc>
          <w:tcPr>
            <w:tcW w:w="2268" w:type="dxa"/>
            <w:vAlign w:val="center"/>
          </w:tcPr>
          <w:p w14:paraId="138FC747" w14:textId="7DA183C1" w:rsidR="00347E23" w:rsidRPr="00093294" w:rsidRDefault="00347E23" w:rsidP="001A6780">
            <w:pPr>
              <w:pStyle w:val="Tabletext"/>
            </w:pPr>
          </w:p>
        </w:tc>
        <w:tc>
          <w:tcPr>
            <w:tcW w:w="2410" w:type="dxa"/>
            <w:vAlign w:val="center"/>
          </w:tcPr>
          <w:p w14:paraId="0DDCA44C" w14:textId="352EA103" w:rsidR="00347E23" w:rsidRPr="00093294" w:rsidRDefault="00347E23" w:rsidP="001A6780">
            <w:pPr>
              <w:pStyle w:val="Tabletext"/>
            </w:pPr>
            <w:r>
              <w:t>IALA Lighthouse</w:t>
            </w:r>
          </w:p>
        </w:tc>
        <w:tc>
          <w:tcPr>
            <w:tcW w:w="645" w:type="dxa"/>
            <w:vAlign w:val="center"/>
          </w:tcPr>
          <w:p w14:paraId="64979F3F" w14:textId="43C7B175" w:rsidR="00347E23" w:rsidRPr="00093294" w:rsidRDefault="00347E23" w:rsidP="001A6780">
            <w:pPr>
              <w:pStyle w:val="Tabletext"/>
            </w:pPr>
            <w:r>
              <w:t>12</w:t>
            </w:r>
          </w:p>
        </w:tc>
      </w:tr>
      <w:tr w:rsidR="00347E23" w:rsidRPr="00093294" w14:paraId="339D69E4" w14:textId="77777777" w:rsidTr="00347E23">
        <w:tc>
          <w:tcPr>
            <w:tcW w:w="587" w:type="dxa"/>
            <w:tcMar>
              <w:top w:w="28" w:type="dxa"/>
              <w:bottom w:w="28" w:type="dxa"/>
            </w:tcMar>
          </w:tcPr>
          <w:p w14:paraId="4E2DC46C" w14:textId="77777777" w:rsidR="00347E23" w:rsidRPr="00093294" w:rsidRDefault="00347E23" w:rsidP="001A6780">
            <w:pPr>
              <w:pStyle w:val="Tabletext"/>
            </w:pPr>
          </w:p>
        </w:tc>
        <w:tc>
          <w:tcPr>
            <w:tcW w:w="699" w:type="dxa"/>
            <w:tcMar>
              <w:top w:w="28" w:type="dxa"/>
              <w:bottom w:w="28" w:type="dxa"/>
            </w:tcMar>
          </w:tcPr>
          <w:p w14:paraId="4CD542FE" w14:textId="77777777" w:rsidR="00347E23" w:rsidRPr="00093294" w:rsidRDefault="00347E23" w:rsidP="001A6780">
            <w:pPr>
              <w:pStyle w:val="Tabletext"/>
            </w:pPr>
          </w:p>
        </w:tc>
        <w:tc>
          <w:tcPr>
            <w:tcW w:w="898" w:type="dxa"/>
            <w:tcMar>
              <w:top w:w="28" w:type="dxa"/>
              <w:bottom w:w="28" w:type="dxa"/>
            </w:tcMar>
          </w:tcPr>
          <w:p w14:paraId="2C77E95C" w14:textId="57DCEA63" w:rsidR="00347E23" w:rsidRPr="00093294" w:rsidRDefault="00347E23" w:rsidP="001A6780">
            <w:pPr>
              <w:pStyle w:val="Tabletext"/>
            </w:pPr>
            <w:r>
              <w:t>6.1.2</w:t>
            </w:r>
          </w:p>
        </w:tc>
        <w:tc>
          <w:tcPr>
            <w:tcW w:w="6785" w:type="dxa"/>
            <w:tcMar>
              <w:top w:w="28" w:type="dxa"/>
              <w:bottom w:w="28" w:type="dxa"/>
            </w:tcMar>
          </w:tcPr>
          <w:p w14:paraId="0F403528" w14:textId="3FB53805" w:rsidR="00347E23" w:rsidRPr="00093294" w:rsidRDefault="00347E23" w:rsidP="001A6780">
            <w:pPr>
              <w:pStyle w:val="Tabletext"/>
              <w:jc w:val="right"/>
            </w:pPr>
            <w:r w:rsidRPr="002D51FB">
              <w:t>Management of historic record</w:t>
            </w:r>
          </w:p>
        </w:tc>
        <w:tc>
          <w:tcPr>
            <w:tcW w:w="949" w:type="dxa"/>
            <w:tcMar>
              <w:top w:w="28" w:type="dxa"/>
              <w:bottom w:w="28" w:type="dxa"/>
            </w:tcMar>
          </w:tcPr>
          <w:p w14:paraId="2D4404FE" w14:textId="2C6478A5" w:rsidR="00347E23" w:rsidRPr="00093294" w:rsidRDefault="00347E23" w:rsidP="001A6780">
            <w:pPr>
              <w:pStyle w:val="Tabletext"/>
            </w:pPr>
            <w:r>
              <w:t>2</w:t>
            </w:r>
          </w:p>
        </w:tc>
        <w:tc>
          <w:tcPr>
            <w:tcW w:w="2268" w:type="dxa"/>
          </w:tcPr>
          <w:p w14:paraId="2580465D" w14:textId="77777777" w:rsidR="00347E23" w:rsidRPr="00093294" w:rsidRDefault="00347E23" w:rsidP="001A6780">
            <w:pPr>
              <w:pStyle w:val="Tabletext"/>
            </w:pPr>
          </w:p>
        </w:tc>
        <w:tc>
          <w:tcPr>
            <w:tcW w:w="2410" w:type="dxa"/>
          </w:tcPr>
          <w:p w14:paraId="45181934" w14:textId="1D099251" w:rsidR="00347E23" w:rsidRPr="00093294" w:rsidRDefault="00347E23" w:rsidP="001A6780">
            <w:pPr>
              <w:pStyle w:val="Tabletext"/>
            </w:pPr>
            <w:r w:rsidRPr="00D910B7">
              <w:t>Conservation Manual</w:t>
            </w:r>
          </w:p>
        </w:tc>
        <w:tc>
          <w:tcPr>
            <w:tcW w:w="645" w:type="dxa"/>
          </w:tcPr>
          <w:p w14:paraId="488BBB4E" w14:textId="5EEFB1AA" w:rsidR="00347E23" w:rsidRPr="00093294" w:rsidRDefault="00347E23" w:rsidP="001A6780">
            <w:pPr>
              <w:pStyle w:val="Tabletext"/>
            </w:pPr>
            <w:r>
              <w:t>12</w:t>
            </w:r>
          </w:p>
        </w:tc>
      </w:tr>
      <w:tr w:rsidR="00347E23" w:rsidRPr="00093294" w14:paraId="3F93A44E" w14:textId="77777777" w:rsidTr="00347E23">
        <w:tc>
          <w:tcPr>
            <w:tcW w:w="587" w:type="dxa"/>
            <w:tcMar>
              <w:top w:w="28" w:type="dxa"/>
              <w:bottom w:w="28" w:type="dxa"/>
            </w:tcMar>
          </w:tcPr>
          <w:p w14:paraId="6A57E2D8" w14:textId="77777777" w:rsidR="00347E23" w:rsidRPr="00093294" w:rsidRDefault="00347E23" w:rsidP="001A6780">
            <w:pPr>
              <w:pStyle w:val="Tabletext"/>
            </w:pPr>
          </w:p>
        </w:tc>
        <w:tc>
          <w:tcPr>
            <w:tcW w:w="699" w:type="dxa"/>
            <w:tcMar>
              <w:top w:w="28" w:type="dxa"/>
              <w:bottom w:w="28" w:type="dxa"/>
            </w:tcMar>
          </w:tcPr>
          <w:p w14:paraId="48A66736" w14:textId="77777777" w:rsidR="00347E23" w:rsidRPr="00093294" w:rsidRDefault="00347E23" w:rsidP="001A6780">
            <w:pPr>
              <w:pStyle w:val="Tabletext"/>
            </w:pPr>
          </w:p>
        </w:tc>
        <w:tc>
          <w:tcPr>
            <w:tcW w:w="898" w:type="dxa"/>
            <w:tcMar>
              <w:top w:w="28" w:type="dxa"/>
              <w:bottom w:w="28" w:type="dxa"/>
            </w:tcMar>
          </w:tcPr>
          <w:p w14:paraId="32D26E4A" w14:textId="5118ABF6" w:rsidR="00347E23" w:rsidRDefault="00347E23" w:rsidP="001A6780">
            <w:pPr>
              <w:pStyle w:val="Tabletext"/>
            </w:pPr>
            <w:r>
              <w:t>6.1.3</w:t>
            </w:r>
          </w:p>
        </w:tc>
        <w:tc>
          <w:tcPr>
            <w:tcW w:w="6785" w:type="dxa"/>
            <w:tcMar>
              <w:top w:w="28" w:type="dxa"/>
              <w:bottom w:w="28" w:type="dxa"/>
            </w:tcMar>
          </w:tcPr>
          <w:p w14:paraId="4DDDE765" w14:textId="4BFE7E9F" w:rsidR="00347E23" w:rsidRPr="00093294" w:rsidRDefault="00347E23" w:rsidP="001A6780">
            <w:pPr>
              <w:pStyle w:val="Tabletext"/>
              <w:jc w:val="right"/>
            </w:pPr>
            <w:r w:rsidRPr="002D51FB">
              <w:t>Digital and hard copy records</w:t>
            </w:r>
          </w:p>
        </w:tc>
        <w:tc>
          <w:tcPr>
            <w:tcW w:w="949" w:type="dxa"/>
            <w:tcMar>
              <w:top w:w="28" w:type="dxa"/>
              <w:bottom w:w="28" w:type="dxa"/>
            </w:tcMar>
          </w:tcPr>
          <w:p w14:paraId="5502F7B7" w14:textId="25752616" w:rsidR="00347E23" w:rsidRPr="00093294" w:rsidRDefault="00347E23" w:rsidP="001A6780">
            <w:pPr>
              <w:pStyle w:val="Tabletext"/>
            </w:pPr>
            <w:r>
              <w:t>2</w:t>
            </w:r>
          </w:p>
        </w:tc>
        <w:tc>
          <w:tcPr>
            <w:tcW w:w="2268" w:type="dxa"/>
          </w:tcPr>
          <w:p w14:paraId="6DE60224" w14:textId="77777777" w:rsidR="00347E23" w:rsidRPr="00093294" w:rsidRDefault="00347E23" w:rsidP="001A6780">
            <w:pPr>
              <w:pStyle w:val="Tabletext"/>
            </w:pPr>
          </w:p>
        </w:tc>
        <w:tc>
          <w:tcPr>
            <w:tcW w:w="2410" w:type="dxa"/>
          </w:tcPr>
          <w:p w14:paraId="2BED170A" w14:textId="4160DE4E" w:rsidR="00347E23" w:rsidRPr="00093294" w:rsidRDefault="00347E23" w:rsidP="00347E23">
            <w:pPr>
              <w:pStyle w:val="Tabletext"/>
            </w:pPr>
            <w:r w:rsidRPr="00D910B7">
              <w:t>Chapter</w:t>
            </w:r>
            <w:r>
              <w:t xml:space="preserve"> 8</w:t>
            </w:r>
          </w:p>
        </w:tc>
        <w:tc>
          <w:tcPr>
            <w:tcW w:w="645" w:type="dxa"/>
          </w:tcPr>
          <w:p w14:paraId="4199AD21" w14:textId="2C7FB0A2" w:rsidR="00347E23" w:rsidRPr="00093294" w:rsidRDefault="00347E23" w:rsidP="001A6780">
            <w:pPr>
              <w:pStyle w:val="Tabletext"/>
            </w:pPr>
            <w:r>
              <w:t>12</w:t>
            </w:r>
          </w:p>
        </w:tc>
      </w:tr>
      <w:tr w:rsidR="00347E23" w:rsidRPr="00093294" w14:paraId="570F3E9D" w14:textId="77777777" w:rsidTr="00347E23">
        <w:tc>
          <w:tcPr>
            <w:tcW w:w="587" w:type="dxa"/>
            <w:tcMar>
              <w:top w:w="28" w:type="dxa"/>
              <w:bottom w:w="28" w:type="dxa"/>
            </w:tcMar>
          </w:tcPr>
          <w:p w14:paraId="502D18DD" w14:textId="77777777" w:rsidR="00347E23" w:rsidRPr="00093294" w:rsidRDefault="00347E23" w:rsidP="001A6780">
            <w:pPr>
              <w:pStyle w:val="Tabletext"/>
            </w:pPr>
          </w:p>
        </w:tc>
        <w:tc>
          <w:tcPr>
            <w:tcW w:w="699" w:type="dxa"/>
            <w:tcMar>
              <w:top w:w="28" w:type="dxa"/>
              <w:bottom w:w="28" w:type="dxa"/>
            </w:tcMar>
          </w:tcPr>
          <w:p w14:paraId="6D1FB2BF" w14:textId="77777777" w:rsidR="00347E23" w:rsidRPr="00093294" w:rsidRDefault="00347E23" w:rsidP="001A6780">
            <w:pPr>
              <w:pStyle w:val="Tabletext"/>
            </w:pPr>
          </w:p>
        </w:tc>
        <w:tc>
          <w:tcPr>
            <w:tcW w:w="898" w:type="dxa"/>
            <w:tcMar>
              <w:top w:w="28" w:type="dxa"/>
              <w:bottom w:w="28" w:type="dxa"/>
            </w:tcMar>
          </w:tcPr>
          <w:p w14:paraId="741928C5" w14:textId="3A89DE99" w:rsidR="00347E23" w:rsidRDefault="00347E23" w:rsidP="001A6780">
            <w:pPr>
              <w:pStyle w:val="Tabletext"/>
            </w:pPr>
            <w:r>
              <w:t>6.1.4</w:t>
            </w:r>
          </w:p>
        </w:tc>
        <w:tc>
          <w:tcPr>
            <w:tcW w:w="6785" w:type="dxa"/>
            <w:tcMar>
              <w:top w:w="28" w:type="dxa"/>
              <w:bottom w:w="28" w:type="dxa"/>
            </w:tcMar>
          </w:tcPr>
          <w:p w14:paraId="043DF040" w14:textId="247C2B90" w:rsidR="00347E23" w:rsidRPr="00093294" w:rsidRDefault="00347E23" w:rsidP="001A6780">
            <w:pPr>
              <w:pStyle w:val="Tabletext"/>
              <w:jc w:val="right"/>
            </w:pPr>
            <w:r w:rsidRPr="002D51FB">
              <w:t>Access to documentation</w:t>
            </w:r>
          </w:p>
        </w:tc>
        <w:tc>
          <w:tcPr>
            <w:tcW w:w="949" w:type="dxa"/>
            <w:tcMar>
              <w:top w:w="28" w:type="dxa"/>
              <w:bottom w:w="28" w:type="dxa"/>
            </w:tcMar>
          </w:tcPr>
          <w:p w14:paraId="57368344" w14:textId="1A42F329" w:rsidR="00347E23" w:rsidRPr="00093294" w:rsidRDefault="00347E23" w:rsidP="001A6780">
            <w:pPr>
              <w:pStyle w:val="Tabletext"/>
            </w:pPr>
            <w:r>
              <w:t>2</w:t>
            </w:r>
          </w:p>
        </w:tc>
        <w:tc>
          <w:tcPr>
            <w:tcW w:w="2268" w:type="dxa"/>
          </w:tcPr>
          <w:p w14:paraId="6156B47F" w14:textId="77777777" w:rsidR="00347E23" w:rsidRPr="00093294" w:rsidRDefault="00347E23" w:rsidP="001A6780">
            <w:pPr>
              <w:pStyle w:val="Tabletext"/>
            </w:pPr>
          </w:p>
        </w:tc>
        <w:tc>
          <w:tcPr>
            <w:tcW w:w="2410" w:type="dxa"/>
          </w:tcPr>
          <w:p w14:paraId="56576273" w14:textId="77777777" w:rsidR="00347E23" w:rsidRPr="00093294" w:rsidRDefault="00347E23" w:rsidP="001A6780">
            <w:pPr>
              <w:pStyle w:val="Tabletext"/>
            </w:pPr>
          </w:p>
        </w:tc>
        <w:tc>
          <w:tcPr>
            <w:tcW w:w="645" w:type="dxa"/>
          </w:tcPr>
          <w:p w14:paraId="7168A858" w14:textId="39A80394" w:rsidR="00347E23" w:rsidRPr="00093294" w:rsidRDefault="00347E23" w:rsidP="001A6780">
            <w:pPr>
              <w:pStyle w:val="Tabletext"/>
            </w:pPr>
            <w:r>
              <w:t>12</w:t>
            </w:r>
          </w:p>
        </w:tc>
      </w:tr>
      <w:tr w:rsidR="00347E23" w:rsidRPr="00093294" w14:paraId="64804E21" w14:textId="77777777" w:rsidTr="00347E23">
        <w:trPr>
          <w:tblHeader/>
        </w:trPr>
        <w:tc>
          <w:tcPr>
            <w:tcW w:w="587" w:type="dxa"/>
            <w:tcMar>
              <w:top w:w="28" w:type="dxa"/>
              <w:bottom w:w="28" w:type="dxa"/>
            </w:tcMar>
          </w:tcPr>
          <w:p w14:paraId="38F41F67" w14:textId="77777777" w:rsidR="00347E23" w:rsidRPr="00093294" w:rsidRDefault="00347E23" w:rsidP="001A6780">
            <w:pPr>
              <w:pStyle w:val="Tabletext"/>
              <w:rPr>
                <w:b/>
              </w:rPr>
            </w:pPr>
          </w:p>
        </w:tc>
        <w:tc>
          <w:tcPr>
            <w:tcW w:w="699" w:type="dxa"/>
            <w:tcMar>
              <w:top w:w="28" w:type="dxa"/>
              <w:bottom w:w="28" w:type="dxa"/>
            </w:tcMar>
          </w:tcPr>
          <w:p w14:paraId="08658884" w14:textId="30C17925" w:rsidR="00347E23" w:rsidRPr="00093294" w:rsidRDefault="00347E23" w:rsidP="001A6780">
            <w:pPr>
              <w:pStyle w:val="Tabletext"/>
              <w:rPr>
                <w:b/>
              </w:rPr>
            </w:pPr>
            <w:r>
              <w:rPr>
                <w:b/>
              </w:rPr>
              <w:t>6</w:t>
            </w:r>
            <w:r w:rsidRPr="00093294">
              <w:rPr>
                <w:b/>
              </w:rPr>
              <w:t>.2</w:t>
            </w:r>
          </w:p>
        </w:tc>
        <w:tc>
          <w:tcPr>
            <w:tcW w:w="898" w:type="dxa"/>
            <w:shd w:val="clear" w:color="auto" w:fill="94D9D5"/>
            <w:tcMar>
              <w:top w:w="28" w:type="dxa"/>
              <w:bottom w:w="28" w:type="dxa"/>
            </w:tcMar>
          </w:tcPr>
          <w:p w14:paraId="3A32D81E" w14:textId="77777777" w:rsidR="00347E23" w:rsidRPr="00093294" w:rsidRDefault="00347E23" w:rsidP="001A6780">
            <w:pPr>
              <w:pStyle w:val="Tabletext"/>
              <w:rPr>
                <w:b/>
              </w:rPr>
            </w:pPr>
          </w:p>
        </w:tc>
        <w:tc>
          <w:tcPr>
            <w:tcW w:w="6785" w:type="dxa"/>
            <w:tcMar>
              <w:top w:w="28" w:type="dxa"/>
              <w:bottom w:w="28" w:type="dxa"/>
            </w:tcMar>
          </w:tcPr>
          <w:p w14:paraId="4B99B829" w14:textId="29B9A419" w:rsidR="00347E23" w:rsidRPr="00093294" w:rsidRDefault="00347E23" w:rsidP="001A6780">
            <w:pPr>
              <w:pStyle w:val="Tabletext"/>
              <w:rPr>
                <w:b/>
              </w:rPr>
            </w:pPr>
            <w:r w:rsidRPr="00530EB9">
              <w:rPr>
                <w:b/>
              </w:rPr>
              <w:t>Documentation for Reconfiguration</w:t>
            </w:r>
          </w:p>
        </w:tc>
        <w:tc>
          <w:tcPr>
            <w:tcW w:w="6272" w:type="dxa"/>
            <w:gridSpan w:val="4"/>
            <w:shd w:val="clear" w:color="auto" w:fill="94D9D5"/>
            <w:tcMar>
              <w:top w:w="28" w:type="dxa"/>
              <w:bottom w:w="28" w:type="dxa"/>
            </w:tcMar>
          </w:tcPr>
          <w:p w14:paraId="633ADEC0" w14:textId="77777777" w:rsidR="00347E23" w:rsidRPr="00093294" w:rsidRDefault="00347E23" w:rsidP="001A6780">
            <w:pPr>
              <w:pStyle w:val="Tabletext"/>
              <w:rPr>
                <w:b/>
              </w:rPr>
            </w:pPr>
          </w:p>
        </w:tc>
      </w:tr>
      <w:tr w:rsidR="00347E23" w:rsidRPr="00093294" w14:paraId="2EC2F54F" w14:textId="77777777" w:rsidTr="004172F4">
        <w:trPr>
          <w:tblHeader/>
        </w:trPr>
        <w:tc>
          <w:tcPr>
            <w:tcW w:w="587" w:type="dxa"/>
            <w:tcMar>
              <w:top w:w="28" w:type="dxa"/>
              <w:bottom w:w="28" w:type="dxa"/>
            </w:tcMar>
          </w:tcPr>
          <w:p w14:paraId="294234C9" w14:textId="77777777" w:rsidR="00347E23" w:rsidRPr="00093294" w:rsidRDefault="00347E23" w:rsidP="001A6780">
            <w:pPr>
              <w:pStyle w:val="Tabletext"/>
            </w:pPr>
          </w:p>
        </w:tc>
        <w:tc>
          <w:tcPr>
            <w:tcW w:w="699" w:type="dxa"/>
            <w:tcMar>
              <w:top w:w="28" w:type="dxa"/>
              <w:bottom w:w="28" w:type="dxa"/>
            </w:tcMar>
          </w:tcPr>
          <w:p w14:paraId="6BEFD2F7" w14:textId="77777777" w:rsidR="00347E23" w:rsidRPr="00093294" w:rsidRDefault="00347E23" w:rsidP="001A6780">
            <w:pPr>
              <w:pStyle w:val="Tabletext"/>
            </w:pPr>
          </w:p>
        </w:tc>
        <w:tc>
          <w:tcPr>
            <w:tcW w:w="898" w:type="dxa"/>
            <w:tcMar>
              <w:top w:w="28" w:type="dxa"/>
              <w:bottom w:w="28" w:type="dxa"/>
            </w:tcMar>
          </w:tcPr>
          <w:p w14:paraId="6A7D46AA" w14:textId="0F55181B" w:rsidR="00347E23" w:rsidRPr="00093294" w:rsidRDefault="00347E23" w:rsidP="001A6780">
            <w:pPr>
              <w:pStyle w:val="Tabletext"/>
            </w:pPr>
            <w:r>
              <w:t>6</w:t>
            </w:r>
            <w:r w:rsidRPr="00093294">
              <w:t>.2.1</w:t>
            </w:r>
          </w:p>
        </w:tc>
        <w:tc>
          <w:tcPr>
            <w:tcW w:w="6785" w:type="dxa"/>
            <w:tcMar>
              <w:top w:w="28" w:type="dxa"/>
              <w:bottom w:w="28" w:type="dxa"/>
            </w:tcMar>
          </w:tcPr>
          <w:p w14:paraId="630CC830" w14:textId="378A33D9" w:rsidR="00347E23" w:rsidRPr="00093294" w:rsidRDefault="00347E23" w:rsidP="001A6780">
            <w:pPr>
              <w:pStyle w:val="Tabletext"/>
              <w:jc w:val="right"/>
            </w:pPr>
            <w:r w:rsidRPr="00347E23">
              <w:t>Photographic record of reconfiguration</w:t>
            </w:r>
          </w:p>
        </w:tc>
        <w:tc>
          <w:tcPr>
            <w:tcW w:w="949" w:type="dxa"/>
            <w:tcMar>
              <w:top w:w="28" w:type="dxa"/>
              <w:bottom w:w="28" w:type="dxa"/>
            </w:tcMar>
          </w:tcPr>
          <w:p w14:paraId="7C68D0DF" w14:textId="15772538" w:rsidR="00347E23" w:rsidRPr="00093294" w:rsidRDefault="00347E23" w:rsidP="001A6780">
            <w:pPr>
              <w:pStyle w:val="Tabletext"/>
            </w:pPr>
            <w:r>
              <w:t>2</w:t>
            </w:r>
          </w:p>
        </w:tc>
        <w:tc>
          <w:tcPr>
            <w:tcW w:w="2268" w:type="dxa"/>
            <w:tcMar>
              <w:top w:w="28" w:type="dxa"/>
              <w:bottom w:w="28" w:type="dxa"/>
            </w:tcMar>
          </w:tcPr>
          <w:p w14:paraId="5C21E961" w14:textId="3F54654E" w:rsidR="00347E23" w:rsidRPr="00093294" w:rsidRDefault="00347E23" w:rsidP="001A6780">
            <w:pPr>
              <w:pStyle w:val="Tabletext"/>
            </w:pPr>
          </w:p>
        </w:tc>
        <w:tc>
          <w:tcPr>
            <w:tcW w:w="2410" w:type="dxa"/>
            <w:tcMar>
              <w:top w:w="28" w:type="dxa"/>
              <w:bottom w:w="28" w:type="dxa"/>
            </w:tcMar>
            <w:vAlign w:val="center"/>
          </w:tcPr>
          <w:p w14:paraId="1C031D82" w14:textId="33E85727" w:rsidR="00347E23" w:rsidRPr="00093294" w:rsidRDefault="00347E23" w:rsidP="001A6780">
            <w:pPr>
              <w:pStyle w:val="Tabletext"/>
            </w:pPr>
            <w:r>
              <w:t>IALA Lighthouse</w:t>
            </w:r>
          </w:p>
        </w:tc>
        <w:tc>
          <w:tcPr>
            <w:tcW w:w="645" w:type="dxa"/>
            <w:tcMar>
              <w:top w:w="28" w:type="dxa"/>
              <w:bottom w:w="28" w:type="dxa"/>
            </w:tcMar>
          </w:tcPr>
          <w:p w14:paraId="3E8FD3F3" w14:textId="7D9E1E9A" w:rsidR="00347E23" w:rsidRPr="00093294" w:rsidRDefault="00347E23" w:rsidP="001A6780">
            <w:pPr>
              <w:pStyle w:val="Tabletext"/>
            </w:pPr>
            <w:r>
              <w:t>12</w:t>
            </w:r>
          </w:p>
        </w:tc>
      </w:tr>
      <w:tr w:rsidR="00347E23" w:rsidRPr="00093294" w14:paraId="4F7F1AA0" w14:textId="77777777" w:rsidTr="00347E23">
        <w:trPr>
          <w:tblHeader/>
        </w:trPr>
        <w:tc>
          <w:tcPr>
            <w:tcW w:w="587" w:type="dxa"/>
            <w:tcMar>
              <w:top w:w="28" w:type="dxa"/>
              <w:bottom w:w="28" w:type="dxa"/>
            </w:tcMar>
          </w:tcPr>
          <w:p w14:paraId="34FE78D8" w14:textId="77777777" w:rsidR="00347E23" w:rsidRPr="00093294" w:rsidRDefault="00347E23" w:rsidP="001A6780">
            <w:pPr>
              <w:pStyle w:val="Tabletext"/>
            </w:pPr>
          </w:p>
        </w:tc>
        <w:tc>
          <w:tcPr>
            <w:tcW w:w="699" w:type="dxa"/>
            <w:tcMar>
              <w:top w:w="28" w:type="dxa"/>
              <w:bottom w:w="28" w:type="dxa"/>
            </w:tcMar>
          </w:tcPr>
          <w:p w14:paraId="216ECBE4" w14:textId="77777777" w:rsidR="00347E23" w:rsidRPr="00093294" w:rsidRDefault="00347E23" w:rsidP="001A6780">
            <w:pPr>
              <w:pStyle w:val="Tabletext"/>
            </w:pPr>
          </w:p>
        </w:tc>
        <w:tc>
          <w:tcPr>
            <w:tcW w:w="898" w:type="dxa"/>
            <w:tcMar>
              <w:top w:w="28" w:type="dxa"/>
              <w:bottom w:w="28" w:type="dxa"/>
            </w:tcMar>
          </w:tcPr>
          <w:p w14:paraId="3290A001" w14:textId="562D7271" w:rsidR="00347E23" w:rsidRDefault="00347E23" w:rsidP="001A6780">
            <w:pPr>
              <w:pStyle w:val="Tabletext"/>
            </w:pPr>
            <w:r>
              <w:t>6.2.2</w:t>
            </w:r>
          </w:p>
        </w:tc>
        <w:tc>
          <w:tcPr>
            <w:tcW w:w="6785" w:type="dxa"/>
            <w:tcMar>
              <w:top w:w="28" w:type="dxa"/>
              <w:bottom w:w="28" w:type="dxa"/>
            </w:tcMar>
          </w:tcPr>
          <w:p w14:paraId="71570659" w14:textId="06C9BD33" w:rsidR="00347E23" w:rsidRPr="00093294" w:rsidRDefault="00347E23" w:rsidP="001A6780">
            <w:pPr>
              <w:pStyle w:val="Tabletext"/>
              <w:jc w:val="right"/>
            </w:pPr>
            <w:r w:rsidRPr="00347E23">
              <w:t>Inventory of old and new equipment</w:t>
            </w:r>
          </w:p>
        </w:tc>
        <w:tc>
          <w:tcPr>
            <w:tcW w:w="949" w:type="dxa"/>
            <w:tcMar>
              <w:top w:w="28" w:type="dxa"/>
              <w:bottom w:w="28" w:type="dxa"/>
            </w:tcMar>
          </w:tcPr>
          <w:p w14:paraId="329B892E" w14:textId="16DB8719" w:rsidR="00347E23" w:rsidRPr="00093294" w:rsidRDefault="00347E23" w:rsidP="001A6780">
            <w:pPr>
              <w:pStyle w:val="Tabletext"/>
            </w:pPr>
            <w:r>
              <w:t>2</w:t>
            </w:r>
          </w:p>
        </w:tc>
        <w:tc>
          <w:tcPr>
            <w:tcW w:w="2268" w:type="dxa"/>
            <w:tcMar>
              <w:top w:w="28" w:type="dxa"/>
              <w:bottom w:w="28" w:type="dxa"/>
            </w:tcMar>
          </w:tcPr>
          <w:p w14:paraId="13EA8580" w14:textId="77777777" w:rsidR="00347E23" w:rsidRPr="00093294" w:rsidRDefault="00347E23" w:rsidP="001A6780">
            <w:pPr>
              <w:pStyle w:val="Tabletext"/>
            </w:pPr>
          </w:p>
        </w:tc>
        <w:tc>
          <w:tcPr>
            <w:tcW w:w="2410" w:type="dxa"/>
            <w:tcMar>
              <w:top w:w="28" w:type="dxa"/>
              <w:bottom w:w="28" w:type="dxa"/>
            </w:tcMar>
          </w:tcPr>
          <w:p w14:paraId="27104689" w14:textId="133EF5F6" w:rsidR="00347E23" w:rsidRPr="00093294" w:rsidRDefault="00347E23" w:rsidP="001A6780">
            <w:pPr>
              <w:pStyle w:val="Tabletext"/>
            </w:pPr>
            <w:r w:rsidRPr="00D910B7">
              <w:t>Conservation Manual</w:t>
            </w:r>
          </w:p>
        </w:tc>
        <w:tc>
          <w:tcPr>
            <w:tcW w:w="645" w:type="dxa"/>
            <w:tcMar>
              <w:top w:w="28" w:type="dxa"/>
              <w:bottom w:w="28" w:type="dxa"/>
            </w:tcMar>
          </w:tcPr>
          <w:p w14:paraId="366EB0BD" w14:textId="3608F1FB" w:rsidR="00347E23" w:rsidRPr="00093294" w:rsidRDefault="00347E23" w:rsidP="001A6780">
            <w:pPr>
              <w:pStyle w:val="Tabletext"/>
            </w:pPr>
            <w:r>
              <w:t>12</w:t>
            </w:r>
          </w:p>
        </w:tc>
      </w:tr>
      <w:tr w:rsidR="00347E23" w:rsidRPr="00093294" w14:paraId="4115D537" w14:textId="77777777" w:rsidTr="00347E23">
        <w:trPr>
          <w:tblHeader/>
        </w:trPr>
        <w:tc>
          <w:tcPr>
            <w:tcW w:w="587" w:type="dxa"/>
            <w:tcMar>
              <w:top w:w="28" w:type="dxa"/>
              <w:bottom w:w="28" w:type="dxa"/>
            </w:tcMar>
          </w:tcPr>
          <w:p w14:paraId="1127272A" w14:textId="77777777" w:rsidR="00347E23" w:rsidRPr="00093294" w:rsidRDefault="00347E23" w:rsidP="001A6780">
            <w:pPr>
              <w:pStyle w:val="Tabletext"/>
            </w:pPr>
          </w:p>
        </w:tc>
        <w:tc>
          <w:tcPr>
            <w:tcW w:w="699" w:type="dxa"/>
            <w:tcMar>
              <w:top w:w="28" w:type="dxa"/>
              <w:bottom w:w="28" w:type="dxa"/>
            </w:tcMar>
          </w:tcPr>
          <w:p w14:paraId="26163413" w14:textId="77777777" w:rsidR="00347E23" w:rsidRPr="00093294" w:rsidRDefault="00347E23" w:rsidP="001A6780">
            <w:pPr>
              <w:pStyle w:val="Tabletext"/>
            </w:pPr>
          </w:p>
        </w:tc>
        <w:tc>
          <w:tcPr>
            <w:tcW w:w="898" w:type="dxa"/>
            <w:tcMar>
              <w:top w:w="28" w:type="dxa"/>
              <w:bottom w:w="28" w:type="dxa"/>
            </w:tcMar>
          </w:tcPr>
          <w:p w14:paraId="3CD8911F" w14:textId="288C313E" w:rsidR="00347E23" w:rsidRDefault="00347E23" w:rsidP="001A6780">
            <w:pPr>
              <w:pStyle w:val="Tabletext"/>
            </w:pPr>
            <w:r>
              <w:t>6.2.3</w:t>
            </w:r>
          </w:p>
        </w:tc>
        <w:tc>
          <w:tcPr>
            <w:tcW w:w="6785" w:type="dxa"/>
            <w:tcMar>
              <w:top w:w="28" w:type="dxa"/>
              <w:bottom w:w="28" w:type="dxa"/>
            </w:tcMar>
          </w:tcPr>
          <w:p w14:paraId="5B443265" w14:textId="2CC51B56" w:rsidR="00347E23" w:rsidRPr="00093294" w:rsidRDefault="00347E23" w:rsidP="001A6780">
            <w:pPr>
              <w:pStyle w:val="Tabletext"/>
              <w:jc w:val="right"/>
            </w:pPr>
            <w:r w:rsidRPr="00347E23">
              <w:t>Plans and drawing</w:t>
            </w:r>
            <w:r>
              <w:t>s</w:t>
            </w:r>
          </w:p>
        </w:tc>
        <w:tc>
          <w:tcPr>
            <w:tcW w:w="949" w:type="dxa"/>
            <w:tcMar>
              <w:top w:w="28" w:type="dxa"/>
              <w:bottom w:w="28" w:type="dxa"/>
            </w:tcMar>
          </w:tcPr>
          <w:p w14:paraId="624E2841" w14:textId="7EDA94EF" w:rsidR="00347E23" w:rsidRPr="00093294" w:rsidRDefault="00347E23" w:rsidP="001A6780">
            <w:pPr>
              <w:pStyle w:val="Tabletext"/>
            </w:pPr>
            <w:r>
              <w:t>2</w:t>
            </w:r>
          </w:p>
        </w:tc>
        <w:tc>
          <w:tcPr>
            <w:tcW w:w="2268" w:type="dxa"/>
            <w:tcMar>
              <w:top w:w="28" w:type="dxa"/>
              <w:bottom w:w="28" w:type="dxa"/>
            </w:tcMar>
          </w:tcPr>
          <w:p w14:paraId="6B6B1E1A" w14:textId="77777777" w:rsidR="00347E23" w:rsidRPr="00093294" w:rsidRDefault="00347E23" w:rsidP="001A6780">
            <w:pPr>
              <w:pStyle w:val="Tabletext"/>
            </w:pPr>
          </w:p>
        </w:tc>
        <w:tc>
          <w:tcPr>
            <w:tcW w:w="2410" w:type="dxa"/>
            <w:tcMar>
              <w:top w:w="28" w:type="dxa"/>
              <w:bottom w:w="28" w:type="dxa"/>
            </w:tcMar>
          </w:tcPr>
          <w:p w14:paraId="076EB925" w14:textId="6A32F42A" w:rsidR="00347E23" w:rsidRPr="00093294" w:rsidRDefault="00347E23" w:rsidP="001A6780">
            <w:pPr>
              <w:pStyle w:val="Tabletext"/>
            </w:pPr>
            <w:r w:rsidRPr="00D910B7">
              <w:t>Chapter</w:t>
            </w:r>
            <w:r>
              <w:t xml:space="preserve"> 8</w:t>
            </w:r>
          </w:p>
        </w:tc>
        <w:tc>
          <w:tcPr>
            <w:tcW w:w="645" w:type="dxa"/>
            <w:tcMar>
              <w:top w:w="28" w:type="dxa"/>
              <w:bottom w:w="28" w:type="dxa"/>
            </w:tcMar>
          </w:tcPr>
          <w:p w14:paraId="3DC170EC" w14:textId="103803BA" w:rsidR="00347E23" w:rsidRPr="00093294" w:rsidRDefault="00347E23" w:rsidP="001A6780">
            <w:pPr>
              <w:pStyle w:val="Tabletext"/>
            </w:pPr>
            <w:r>
              <w:t>12</w:t>
            </w:r>
          </w:p>
        </w:tc>
      </w:tr>
    </w:tbl>
    <w:p w14:paraId="4EAD907F" w14:textId="77777777" w:rsidR="001A6780" w:rsidRPr="00093294" w:rsidRDefault="001A6780" w:rsidP="001A6780">
      <w:pPr>
        <w:pStyle w:val="BodyText"/>
      </w:pPr>
    </w:p>
    <w:p w14:paraId="73A76481" w14:textId="77C7A28B" w:rsidR="00934995" w:rsidRDefault="00934995" w:rsidP="002C34D9">
      <w:pPr>
        <w:pStyle w:val="BodyText"/>
      </w:pPr>
    </w:p>
    <w:p w14:paraId="4334AA0B" w14:textId="77777777" w:rsidR="00934995" w:rsidRDefault="00934995" w:rsidP="002C34D9">
      <w:pPr>
        <w:pStyle w:val="BodyText"/>
      </w:pPr>
    </w:p>
    <w:p w14:paraId="566C4E29" w14:textId="77777777" w:rsidR="00934995" w:rsidRPr="002C34D9" w:rsidRDefault="00934995" w:rsidP="002C34D9">
      <w:pPr>
        <w:pStyle w:val="BodyText"/>
      </w:pPr>
    </w:p>
    <w:sectPr w:rsidR="00934995" w:rsidRPr="002C34D9" w:rsidSect="00D2697A">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3" w:author="Michael Hadley" w:date="2017-01-11T09:06:00Z" w:initials="MH">
    <w:p w14:paraId="3DF2C8A8" w14:textId="36A95CE4" w:rsidR="00077990" w:rsidRDefault="00077990">
      <w:pPr>
        <w:pStyle w:val="CommentText"/>
      </w:pPr>
      <w:r>
        <w:rPr>
          <w:rStyle w:val="CommentReference"/>
        </w:rPr>
        <w:annotationRef/>
      </w:r>
      <w:r>
        <w:t>Possible text required?</w:t>
      </w:r>
    </w:p>
  </w:comment>
  <w:comment w:id="39" w:author="Michael Hadley" w:date="2017-01-06T14:16:00Z" w:initials="MH">
    <w:p w14:paraId="34F53581" w14:textId="50320DAD" w:rsidR="00077990" w:rsidRDefault="00077990">
      <w:pPr>
        <w:pStyle w:val="CommentText"/>
      </w:pPr>
      <w:r>
        <w:rPr>
          <w:rStyle w:val="CommentReference"/>
        </w:rPr>
        <w:annotationRef/>
      </w:r>
      <w:r>
        <w:t>This ‘PART’ needs completing.  It contains only the text available in the current template.</w:t>
      </w:r>
    </w:p>
  </w:comment>
  <w:comment w:id="68" w:author="Michael Hadley" w:date="2017-01-06T14:17:00Z" w:initials="MH">
    <w:p w14:paraId="547B7127" w14:textId="446E2462" w:rsidR="00077990" w:rsidRDefault="00077990">
      <w:pPr>
        <w:pStyle w:val="CommentText"/>
      </w:pPr>
      <w:r>
        <w:rPr>
          <w:rStyle w:val="CommentReference"/>
        </w:rPr>
        <w:annotationRef/>
      </w:r>
      <w:r>
        <w:t>This ‘PART’ needs completing. It contains only the text available in the current template.</w:t>
      </w:r>
    </w:p>
  </w:comment>
  <w:comment w:id="93" w:author="Michael Hadley" w:date="2017-01-06T14:17:00Z" w:initials="MH">
    <w:p w14:paraId="4E1B5B49" w14:textId="7DB4D26A" w:rsidR="00077990" w:rsidRDefault="00077990">
      <w:pPr>
        <w:pStyle w:val="CommentText"/>
      </w:pPr>
      <w:r>
        <w:rPr>
          <w:rStyle w:val="CommentReference"/>
        </w:rPr>
        <w:annotationRef/>
      </w:r>
      <w:r>
        <w:t>This ‘PART’ needs completing. It contains only the text available in the current template.</w:t>
      </w:r>
    </w:p>
  </w:comment>
  <w:comment w:id="113" w:author="Michael Hadley" w:date="2017-01-11T09:08:00Z" w:initials="MH">
    <w:p w14:paraId="1CF936C1" w14:textId="2E2352FE" w:rsidR="00077990" w:rsidRDefault="00077990">
      <w:pPr>
        <w:pStyle w:val="CommentText"/>
      </w:pPr>
      <w:r>
        <w:rPr>
          <w:rStyle w:val="CommentReference"/>
        </w:rPr>
        <w:annotationRef/>
      </w:r>
      <w:r>
        <w:t>Lecture numbers required?</w:t>
      </w:r>
    </w:p>
  </w:comment>
  <w:comment w:id="117" w:author="Michael Hadley" w:date="2017-01-11T09:10:00Z" w:initials="MH">
    <w:p w14:paraId="32BBDE54" w14:textId="7C0A2560" w:rsidR="00077990" w:rsidRDefault="00077990">
      <w:pPr>
        <w:pStyle w:val="CommentText"/>
      </w:pPr>
      <w:r>
        <w:rPr>
          <w:rStyle w:val="CommentReference"/>
        </w:rPr>
        <w:annotationRef/>
      </w:r>
      <w:r>
        <w:t>The text in sections 1 &amp; 2 of each of the following modules needs reviewing and, where required, completing.</w:t>
      </w:r>
    </w:p>
  </w:comment>
  <w:comment w:id="123" w:author="Michael Hadley" w:date="2017-01-06T14:20:00Z" w:initials="MH">
    <w:p w14:paraId="2DAFDDA1" w14:textId="0A2A1E7D" w:rsidR="00077990" w:rsidRDefault="00077990">
      <w:pPr>
        <w:pStyle w:val="CommentText"/>
      </w:pPr>
      <w:r>
        <w:rPr>
          <w:rStyle w:val="CommentReference"/>
        </w:rPr>
        <w:annotationRef/>
      </w:r>
      <w:r>
        <w:t>Complete please.</w:t>
      </w:r>
    </w:p>
  </w:comment>
  <w:comment w:id="134" w:author="Michael Hadley" w:date="2017-01-11T09:14:00Z" w:initials="MH">
    <w:p w14:paraId="5DF4A793" w14:textId="694F25E0" w:rsidR="00077990" w:rsidRDefault="00077990">
      <w:pPr>
        <w:pStyle w:val="CommentText"/>
      </w:pPr>
      <w:r>
        <w:rPr>
          <w:rStyle w:val="CommentReference"/>
        </w:rPr>
        <w:annotationRef/>
      </w:r>
      <w:r>
        <w:t>Original text said ‘Module 2</w:t>
      </w:r>
      <w:r w:rsidRPr="00353025">
        <w:t xml:space="preserve"> describes </w:t>
      </w:r>
      <w:r>
        <w:rPr>
          <w:rFonts w:cs="Arial"/>
        </w:rPr>
        <w:t>what is required for the production of a national conservation plan and the factors to be considered’.</w:t>
      </w:r>
    </w:p>
  </w:comment>
  <w:comment w:id="137" w:author="Michael Hadley" w:date="2017-01-06T14:20:00Z" w:initials="MH">
    <w:p w14:paraId="2FB47E57" w14:textId="77777777" w:rsidR="00077990" w:rsidRDefault="00077990" w:rsidP="00871F1F">
      <w:pPr>
        <w:pStyle w:val="CommentText"/>
      </w:pPr>
      <w:r>
        <w:rPr>
          <w:rStyle w:val="CommentReference"/>
        </w:rPr>
        <w:annotationRef/>
      </w:r>
      <w:r>
        <w:t>Complete please.</w:t>
      </w:r>
    </w:p>
  </w:comment>
  <w:comment w:id="145" w:author="Michael Hadley" w:date="2017-01-06T14:20:00Z" w:initials="MH">
    <w:p w14:paraId="40AD1E71" w14:textId="77777777" w:rsidR="00077990" w:rsidRDefault="00077990" w:rsidP="00871F1F">
      <w:pPr>
        <w:pStyle w:val="CommentText"/>
      </w:pPr>
      <w:r>
        <w:rPr>
          <w:rStyle w:val="CommentReference"/>
        </w:rPr>
        <w:annotationRef/>
      </w:r>
      <w:r>
        <w:t>Complete please.</w:t>
      </w:r>
    </w:p>
  </w:comment>
  <w:comment w:id="153" w:author="Michael Hadley" w:date="2017-01-06T14:20:00Z" w:initials="MH">
    <w:p w14:paraId="19F64448" w14:textId="77777777" w:rsidR="00077990" w:rsidRDefault="00077990" w:rsidP="00D67565">
      <w:pPr>
        <w:pStyle w:val="CommentText"/>
      </w:pPr>
      <w:r>
        <w:rPr>
          <w:rStyle w:val="CommentReference"/>
        </w:rPr>
        <w:annotationRef/>
      </w:r>
      <w:r>
        <w:t>Complete please.</w:t>
      </w:r>
    </w:p>
  </w:comment>
  <w:comment w:id="161" w:author="Michael Hadley" w:date="2017-01-06T14:20:00Z" w:initials="MH">
    <w:p w14:paraId="46EF99BE" w14:textId="77777777" w:rsidR="00077990" w:rsidRDefault="00077990" w:rsidP="007535B8">
      <w:pPr>
        <w:pStyle w:val="CommentText"/>
      </w:pPr>
      <w:r>
        <w:rPr>
          <w:rStyle w:val="CommentReference"/>
        </w:rPr>
        <w:annotationRef/>
      </w:r>
      <w:r>
        <w:t>Complete please.</w:t>
      </w:r>
    </w:p>
  </w:comment>
  <w:comment w:id="169" w:author="Michael Hadley" w:date="2017-01-06T14:20:00Z" w:initials="MH">
    <w:p w14:paraId="1AF1B204" w14:textId="77777777" w:rsidR="00077990" w:rsidRDefault="00077990" w:rsidP="00934995">
      <w:pPr>
        <w:pStyle w:val="CommentText"/>
      </w:pPr>
      <w:r>
        <w:rPr>
          <w:rStyle w:val="CommentReference"/>
        </w:rPr>
        <w:annotationRef/>
      </w:r>
      <w:r>
        <w:t>Complete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F2C8A8" w15:done="0"/>
  <w15:commentEx w15:paraId="34F53581" w15:done="0"/>
  <w15:commentEx w15:paraId="547B7127" w15:done="0"/>
  <w15:commentEx w15:paraId="4E1B5B49" w15:done="0"/>
  <w15:commentEx w15:paraId="1CF936C1" w15:done="0"/>
  <w15:commentEx w15:paraId="32BBDE54" w15:done="0"/>
  <w15:commentEx w15:paraId="2DAFDDA1" w15:done="0"/>
  <w15:commentEx w15:paraId="5DF4A793" w15:done="0"/>
  <w15:commentEx w15:paraId="2FB47E57" w15:done="0"/>
  <w15:commentEx w15:paraId="40AD1E71" w15:done="0"/>
  <w15:commentEx w15:paraId="19F64448" w15:done="0"/>
  <w15:commentEx w15:paraId="46EF99BE" w15:done="0"/>
  <w15:commentEx w15:paraId="1AF1B2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DA7EF" w14:textId="77777777" w:rsidR="0054076D" w:rsidRDefault="0054076D" w:rsidP="003274DB">
      <w:r>
        <w:separator/>
      </w:r>
    </w:p>
    <w:p w14:paraId="1CD04EC6" w14:textId="77777777" w:rsidR="0054076D" w:rsidRDefault="0054076D"/>
    <w:p w14:paraId="7E6AB853" w14:textId="77777777" w:rsidR="0054076D" w:rsidRDefault="0054076D"/>
    <w:p w14:paraId="5F2E4368" w14:textId="77777777" w:rsidR="0054076D" w:rsidRDefault="0054076D"/>
  </w:endnote>
  <w:endnote w:type="continuationSeparator" w:id="0">
    <w:p w14:paraId="11571E6A" w14:textId="77777777" w:rsidR="0054076D" w:rsidRDefault="0054076D" w:rsidP="003274DB">
      <w:r>
        <w:continuationSeparator/>
      </w:r>
    </w:p>
    <w:p w14:paraId="563679E2" w14:textId="77777777" w:rsidR="0054076D" w:rsidRDefault="0054076D"/>
    <w:p w14:paraId="02EEC7D8" w14:textId="77777777" w:rsidR="0054076D" w:rsidRDefault="0054076D"/>
    <w:p w14:paraId="1D755CCC" w14:textId="77777777" w:rsidR="0054076D" w:rsidRDefault="005407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138E9" w14:textId="77777777" w:rsidR="00077990" w:rsidRPr="00AC24F4" w:rsidRDefault="0007799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3E91149E" w14:textId="77777777" w:rsidR="00077990" w:rsidRPr="00AC24F4" w:rsidRDefault="0007799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5ED0C04C" w14:textId="77777777" w:rsidR="00077990" w:rsidRPr="004B6107" w:rsidRDefault="0007799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96E07B8" w14:textId="77777777" w:rsidR="00077990" w:rsidRPr="004B6107" w:rsidRDefault="0007799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D2AC4BB" w14:textId="77777777" w:rsidR="00077990" w:rsidRPr="00ED2A8D" w:rsidRDefault="0007799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32BBCEE3" wp14:editId="69FC9D0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66C1F3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28488" w14:textId="77777777" w:rsidR="00077990" w:rsidRPr="003028AF" w:rsidRDefault="00077990" w:rsidP="003028AF">
    <w:pPr>
      <w:pStyle w:val="Footer"/>
      <w:rPr>
        <w:sz w:val="15"/>
        <w:szCs w:val="15"/>
      </w:rPr>
    </w:pPr>
  </w:p>
  <w:p w14:paraId="6343414D" w14:textId="77777777" w:rsidR="00077990" w:rsidRDefault="00077990" w:rsidP="00AB4A21">
    <w:pPr>
      <w:pStyle w:val="Footerportrait"/>
    </w:pPr>
  </w:p>
  <w:p w14:paraId="262D1665" w14:textId="77777777" w:rsidR="00077990" w:rsidRPr="00C907DF" w:rsidRDefault="0054076D" w:rsidP="00AB4A21">
    <w:pPr>
      <w:pStyle w:val="Footerportrait"/>
    </w:pPr>
    <w:r>
      <w:fldChar w:fldCharType="begin"/>
    </w:r>
    <w:r>
      <w:instrText xml:space="preserve"> STYLEREF "Document type" \* MERGEFORMAT </w:instrText>
    </w:r>
    <w:r>
      <w:fldChar w:fldCharType="separate"/>
    </w:r>
    <w:r w:rsidR="003F1D12" w:rsidRPr="003F1D12">
      <w:rPr>
        <w:bCs/>
      </w:rPr>
      <w:t>Draft IALA Model</w:t>
    </w:r>
    <w:r w:rsidR="003F1D12">
      <w:t xml:space="preserve"> Course</w:t>
    </w:r>
    <w:r>
      <w:fldChar w:fldCharType="end"/>
    </w:r>
    <w:r w:rsidR="00077990">
      <w:t xml:space="preserve"> </w:t>
    </w:r>
    <w:r>
      <w:fldChar w:fldCharType="begin"/>
    </w:r>
    <w:r>
      <w:instrText xml:space="preserve"> STYLEREF "Document number" \* MERGEFORMAT </w:instrText>
    </w:r>
    <w:r>
      <w:fldChar w:fldCharType="separate"/>
    </w:r>
    <w:r w:rsidR="003F1D12">
      <w:t>L1.5</w:t>
    </w:r>
    <w:r>
      <w:fldChar w:fldCharType="end"/>
    </w:r>
    <w:r w:rsidR="00077990" w:rsidRPr="00C907DF">
      <w:t xml:space="preserve"> –</w:t>
    </w:r>
    <w:r w:rsidR="00077990">
      <w:t xml:space="preserve"> </w:t>
    </w:r>
    <w:r>
      <w:fldChar w:fldCharType="begin"/>
    </w:r>
    <w:r>
      <w:instrText xml:space="preserve"> STYLEREF "Document name" \* MERGEFORMAT </w:instrText>
    </w:r>
    <w:r>
      <w:fldChar w:fldCharType="separate"/>
    </w:r>
    <w:r w:rsidR="003F1D12">
      <w:t>Historic Lighthouse Projects</w:t>
    </w:r>
    <w:r>
      <w:fldChar w:fldCharType="end"/>
    </w:r>
    <w:r w:rsidR="00077990">
      <w:tab/>
    </w:r>
  </w:p>
  <w:p w14:paraId="2AC0D7FD" w14:textId="77777777" w:rsidR="00077990" w:rsidRPr="008D2314" w:rsidRDefault="00077990"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3F1D12">
      <w:rPr>
        <w:rStyle w:val="PageNumber"/>
        <w:noProof/>
        <w:color w:val="00558C"/>
        <w:szCs w:val="15"/>
      </w:rPr>
      <w:t>5</w:t>
    </w:r>
    <w:r w:rsidRPr="008D2314">
      <w:rPr>
        <w:rStyle w:val="PageNumber"/>
        <w:color w:val="00558C"/>
        <w:szCs w:val="15"/>
      </w:rPr>
      <w:fldChar w:fldCharType="end"/>
    </w:r>
  </w:p>
  <w:p w14:paraId="432AE0B3" w14:textId="77777777" w:rsidR="00077990" w:rsidRPr="003028AF" w:rsidRDefault="00077990"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3F1D12" w:rsidRPr="003F1D12">
      <w:rPr>
        <w:bCs/>
        <w:noProof/>
        <w:szCs w:val="15"/>
        <w:lang w:val="en-US"/>
      </w:rPr>
      <w:t>Edition 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3F1D12" w:rsidRPr="003F1D12">
      <w:rPr>
        <w:bCs/>
        <w:noProof/>
        <w:szCs w:val="15"/>
        <w:lang w:val="en-US"/>
      </w:rPr>
      <w:t>December 2018</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39EDD" w14:textId="77777777" w:rsidR="00077990" w:rsidRPr="007A6476" w:rsidRDefault="00077990" w:rsidP="007A6476">
    <w:pPr>
      <w:pStyle w:val="Footer"/>
      <w:rPr>
        <w:sz w:val="15"/>
        <w:szCs w:val="15"/>
      </w:rPr>
    </w:pPr>
  </w:p>
  <w:p w14:paraId="25827893" w14:textId="77777777" w:rsidR="00077990" w:rsidRDefault="00077990" w:rsidP="007A6476">
    <w:pPr>
      <w:pStyle w:val="Footerportrait"/>
    </w:pPr>
  </w:p>
  <w:p w14:paraId="195875A6" w14:textId="77777777" w:rsidR="00077990" w:rsidRPr="002C34D9" w:rsidRDefault="00077990"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3F1D12" w:rsidRPr="003F1D12">
      <w:rPr>
        <w:bCs/>
        <w:noProof/>
        <w:szCs w:val="15"/>
        <w:lang w:val="en-US"/>
      </w:rPr>
      <w:t>Draft IALA Model</w:t>
    </w:r>
    <w:r w:rsidR="003F1D12">
      <w:rPr>
        <w:noProof/>
        <w:szCs w:val="15"/>
      </w:rPr>
      <w:t xml:space="preserve">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3F1D12">
      <w:rPr>
        <w:noProof/>
        <w:szCs w:val="15"/>
      </w:rPr>
      <w:t>L1.5</w:t>
    </w:r>
    <w:r w:rsidRPr="002C34D9">
      <w:rPr>
        <w:szCs w:val="15"/>
      </w:rPr>
      <w:fldChar w:fldCharType="end"/>
    </w:r>
    <w:r w:rsidRPr="002C34D9">
      <w:rPr>
        <w:szCs w:val="15"/>
      </w:rPr>
      <w:t xml:space="preserve"> – </w:t>
    </w:r>
    <w:r w:rsidR="0054076D">
      <w:fldChar w:fldCharType="begin"/>
    </w:r>
    <w:r w:rsidR="0054076D">
      <w:instrText xml:space="preserve"> STYLEREF "Document name" \* MERGEFORMAT </w:instrText>
    </w:r>
    <w:r w:rsidR="0054076D">
      <w:fldChar w:fldCharType="separate"/>
    </w:r>
    <w:r w:rsidR="003F1D12">
      <w:rPr>
        <w:noProof/>
      </w:rPr>
      <w:t>Historic Lighthouse Projects</w:t>
    </w:r>
    <w:r w:rsidR="0054076D">
      <w:rPr>
        <w:noProof/>
      </w:rPr>
      <w:fldChar w:fldCharType="end"/>
    </w:r>
    <w:r w:rsidRPr="002C34D9">
      <w:rPr>
        <w:szCs w:val="15"/>
      </w:rPr>
      <w:tab/>
    </w:r>
  </w:p>
  <w:p w14:paraId="71A61766" w14:textId="77777777" w:rsidR="00077990" w:rsidRPr="00292085" w:rsidRDefault="0054076D" w:rsidP="008D2314">
    <w:pPr>
      <w:pStyle w:val="Footerportrait"/>
    </w:pPr>
    <w:r>
      <w:fldChar w:fldCharType="begin"/>
    </w:r>
    <w:r>
      <w:instrText xml:space="preserve"> STYLEREF "Edition number" \* MERGEFORMAT </w:instrText>
    </w:r>
    <w:r>
      <w:fldChar w:fldCharType="separate"/>
    </w:r>
    <w:r w:rsidR="003F1D12" w:rsidRPr="003F1D12">
      <w:rPr>
        <w:bCs/>
      </w:rPr>
      <w:t>Edition 2.0</w:t>
    </w:r>
    <w:r>
      <w:rPr>
        <w:bCs/>
      </w:rPr>
      <w:fldChar w:fldCharType="end"/>
    </w:r>
    <w:r w:rsidR="00077990" w:rsidRPr="002C34D9">
      <w:t xml:space="preserve">  </w:t>
    </w:r>
    <w:r>
      <w:fldChar w:fldCharType="begin"/>
    </w:r>
    <w:r>
      <w:instrText xml:space="preserve"> STYLEREF "Document date" \* MERGEFORMAT </w:instrText>
    </w:r>
    <w:r>
      <w:fldChar w:fldCharType="separate"/>
    </w:r>
    <w:r w:rsidR="003F1D12" w:rsidRPr="003F1D12">
      <w:rPr>
        <w:bCs/>
      </w:rPr>
      <w:t>December 2018</w:t>
    </w:r>
    <w:r>
      <w:rPr>
        <w:bCs/>
      </w:rPr>
      <w:fldChar w:fldCharType="end"/>
    </w:r>
    <w:r w:rsidR="00077990">
      <w:tab/>
    </w:r>
    <w:r w:rsidR="00077990" w:rsidRPr="007A6476">
      <w:t xml:space="preserve">P </w:t>
    </w:r>
    <w:r w:rsidR="00077990" w:rsidRPr="007A6476">
      <w:fldChar w:fldCharType="begin"/>
    </w:r>
    <w:r w:rsidR="00077990" w:rsidRPr="007A6476">
      <w:instrText xml:space="preserve">PAGE  </w:instrText>
    </w:r>
    <w:r w:rsidR="00077990" w:rsidRPr="007A6476">
      <w:fldChar w:fldCharType="separate"/>
    </w:r>
    <w:r w:rsidR="003F1D12">
      <w:t>14</w:t>
    </w:r>
    <w:r w:rsidR="00077990" w:rsidRPr="007A647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CAC8D" w14:textId="77777777" w:rsidR="00077990" w:rsidRPr="007A6476" w:rsidRDefault="00077990" w:rsidP="007A6476">
    <w:pPr>
      <w:pStyle w:val="Footer"/>
      <w:rPr>
        <w:sz w:val="15"/>
        <w:szCs w:val="15"/>
      </w:rPr>
    </w:pPr>
  </w:p>
  <w:p w14:paraId="64848106" w14:textId="77777777" w:rsidR="00077990" w:rsidRDefault="00077990" w:rsidP="007A6476">
    <w:pPr>
      <w:pStyle w:val="Footerlandscape"/>
    </w:pPr>
  </w:p>
  <w:p w14:paraId="4A56C149" w14:textId="77777777" w:rsidR="00077990" w:rsidRPr="00C907DF" w:rsidRDefault="0054076D" w:rsidP="007A6476">
    <w:pPr>
      <w:pStyle w:val="Footerlandscape"/>
    </w:pPr>
    <w:r>
      <w:fldChar w:fldCharType="begin"/>
    </w:r>
    <w:r>
      <w:instrText xml:space="preserve"> STYLEREF "Document type" \* MERGEFORMAT </w:instrText>
    </w:r>
    <w:r>
      <w:fldChar w:fldCharType="separate"/>
    </w:r>
    <w:r w:rsidR="003F1D12" w:rsidRPr="003F1D12">
      <w:rPr>
        <w:bCs/>
        <w:noProof/>
        <w:lang w:val="en-US"/>
      </w:rPr>
      <w:t>Draft IALA Model</w:t>
    </w:r>
    <w:r w:rsidR="003F1D12">
      <w:rPr>
        <w:noProof/>
      </w:rPr>
      <w:t xml:space="preserve"> Course</w:t>
    </w:r>
    <w:r>
      <w:rPr>
        <w:bCs/>
        <w:noProof/>
        <w:lang w:val="en-US"/>
      </w:rPr>
      <w:fldChar w:fldCharType="end"/>
    </w:r>
    <w:r w:rsidR="00077990" w:rsidRPr="00C907DF">
      <w:t xml:space="preserve"> </w:t>
    </w:r>
    <w:r>
      <w:fldChar w:fldCharType="begin"/>
    </w:r>
    <w:r>
      <w:instrText xml:space="preserve"> STYLEREF "Document number" \* MERGEFORMAT </w:instrText>
    </w:r>
    <w:r>
      <w:fldChar w:fldCharType="separate"/>
    </w:r>
    <w:r w:rsidR="003F1D12">
      <w:rPr>
        <w:noProof/>
      </w:rPr>
      <w:t>L1.5</w:t>
    </w:r>
    <w:r>
      <w:rPr>
        <w:noProof/>
      </w:rPr>
      <w:fldChar w:fldCharType="end"/>
    </w:r>
    <w:r w:rsidR="00077990" w:rsidRPr="00C907DF">
      <w:t xml:space="preserve"> –</w:t>
    </w:r>
    <w:r w:rsidR="00077990">
      <w:t xml:space="preserve"> </w:t>
    </w:r>
    <w:r>
      <w:fldChar w:fldCharType="begin"/>
    </w:r>
    <w:r>
      <w:instrText xml:space="preserve"> STYLEREF "Document name" \* MERGEFORMAT </w:instrText>
    </w:r>
    <w:r>
      <w:fldChar w:fldCharType="separate"/>
    </w:r>
    <w:r w:rsidR="003F1D12">
      <w:rPr>
        <w:noProof/>
      </w:rPr>
      <w:t>Historic Lighthouse Projects</w:t>
    </w:r>
    <w:r>
      <w:rPr>
        <w:noProof/>
      </w:rPr>
      <w:fldChar w:fldCharType="end"/>
    </w:r>
    <w:r w:rsidR="00077990">
      <w:tab/>
    </w:r>
  </w:p>
  <w:p w14:paraId="7D41DBE4" w14:textId="77777777" w:rsidR="00077990" w:rsidRPr="000A5291" w:rsidRDefault="0054076D" w:rsidP="000A5291">
    <w:pPr>
      <w:pStyle w:val="Footerlandscape"/>
    </w:pPr>
    <w:r>
      <w:fldChar w:fldCharType="begin"/>
    </w:r>
    <w:r>
      <w:instrText xml:space="preserve"> STYLEREF "Edition number" \* MERGEFORMAT </w:instrText>
    </w:r>
    <w:r>
      <w:fldChar w:fldCharType="separate"/>
    </w:r>
    <w:r w:rsidR="003F1D12" w:rsidRPr="003F1D12">
      <w:rPr>
        <w:bCs/>
        <w:noProof/>
        <w:lang w:val="en-US"/>
      </w:rPr>
      <w:t>Edition 2.0</w:t>
    </w:r>
    <w:r>
      <w:rPr>
        <w:bCs/>
        <w:noProof/>
        <w:lang w:val="en-US"/>
      </w:rPr>
      <w:fldChar w:fldCharType="end"/>
    </w:r>
    <w:r w:rsidR="00077990">
      <w:t xml:space="preserve">  </w:t>
    </w:r>
    <w:r>
      <w:fldChar w:fldCharType="begin"/>
    </w:r>
    <w:r>
      <w:instrText xml:space="preserve"> STYLEREF</w:instrText>
    </w:r>
    <w:r>
      <w:instrText xml:space="preserve"> "Document date" \* MERGEFORMAT </w:instrText>
    </w:r>
    <w:r>
      <w:fldChar w:fldCharType="separate"/>
    </w:r>
    <w:r w:rsidR="003F1D12" w:rsidRPr="003F1D12">
      <w:rPr>
        <w:bCs/>
        <w:noProof/>
        <w:lang w:val="en-US"/>
      </w:rPr>
      <w:t>December 2018</w:t>
    </w:r>
    <w:r>
      <w:rPr>
        <w:bCs/>
        <w:noProof/>
        <w:lang w:val="en-US"/>
      </w:rPr>
      <w:fldChar w:fldCharType="end"/>
    </w:r>
    <w:r w:rsidR="00077990">
      <w:tab/>
    </w:r>
    <w:r w:rsidR="00077990" w:rsidRPr="000A5291">
      <w:t xml:space="preserve">P </w:t>
    </w:r>
    <w:r w:rsidR="00077990" w:rsidRPr="000A5291">
      <w:fldChar w:fldCharType="begin"/>
    </w:r>
    <w:r w:rsidR="00077990" w:rsidRPr="000A5291">
      <w:instrText xml:space="preserve">PAGE  </w:instrText>
    </w:r>
    <w:r w:rsidR="00077990" w:rsidRPr="000A5291">
      <w:fldChar w:fldCharType="separate"/>
    </w:r>
    <w:r w:rsidR="003F1D12">
      <w:rPr>
        <w:noProof/>
      </w:rPr>
      <w:t>15</w:t>
    </w:r>
    <w:r w:rsidR="00077990" w:rsidRPr="000A5291">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0A1B0" w14:textId="77777777" w:rsidR="00077990" w:rsidRPr="007A6476" w:rsidRDefault="00077990" w:rsidP="007A6476">
    <w:pPr>
      <w:pStyle w:val="Footer"/>
      <w:rPr>
        <w:sz w:val="15"/>
        <w:szCs w:val="15"/>
      </w:rPr>
    </w:pPr>
  </w:p>
  <w:p w14:paraId="4747956F" w14:textId="77777777" w:rsidR="00077990" w:rsidRDefault="00077990" w:rsidP="007A6476">
    <w:pPr>
      <w:pStyle w:val="Footerportrait"/>
    </w:pPr>
  </w:p>
  <w:p w14:paraId="203C9B84" w14:textId="77777777" w:rsidR="00077990" w:rsidRPr="002C34D9" w:rsidRDefault="00077990"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3F1D12" w:rsidRPr="003F1D12">
      <w:rPr>
        <w:bCs/>
        <w:noProof/>
        <w:szCs w:val="15"/>
        <w:lang w:val="en-US"/>
      </w:rPr>
      <w:t>Draft IALA Model</w:t>
    </w:r>
    <w:r w:rsidR="003F1D12">
      <w:rPr>
        <w:noProof/>
        <w:szCs w:val="15"/>
      </w:rPr>
      <w:t xml:space="preserve">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3F1D12">
      <w:rPr>
        <w:noProof/>
        <w:szCs w:val="15"/>
      </w:rPr>
      <w:t>L1.5</w:t>
    </w:r>
    <w:r w:rsidRPr="002C34D9">
      <w:rPr>
        <w:szCs w:val="15"/>
      </w:rPr>
      <w:fldChar w:fldCharType="end"/>
    </w:r>
    <w:r w:rsidRPr="002C34D9">
      <w:rPr>
        <w:szCs w:val="15"/>
      </w:rPr>
      <w:t xml:space="preserve"> – </w:t>
    </w:r>
    <w:r w:rsidR="0054076D">
      <w:fldChar w:fldCharType="begin"/>
    </w:r>
    <w:r w:rsidR="0054076D">
      <w:instrText xml:space="preserve"> STYLEREF "Document name" \* MERGEFORMAT </w:instrText>
    </w:r>
    <w:r w:rsidR="0054076D">
      <w:fldChar w:fldCharType="separate"/>
    </w:r>
    <w:r w:rsidR="003F1D12">
      <w:rPr>
        <w:noProof/>
      </w:rPr>
      <w:t>Historic Lighthouse Projects</w:t>
    </w:r>
    <w:r w:rsidR="0054076D">
      <w:rPr>
        <w:noProof/>
      </w:rPr>
      <w:fldChar w:fldCharType="end"/>
    </w:r>
    <w:r w:rsidRPr="002C34D9">
      <w:rPr>
        <w:szCs w:val="15"/>
      </w:rPr>
      <w:tab/>
    </w:r>
  </w:p>
  <w:p w14:paraId="5026E8C6" w14:textId="77777777" w:rsidR="00077990" w:rsidRPr="00292085" w:rsidRDefault="0054076D" w:rsidP="008D2314">
    <w:pPr>
      <w:pStyle w:val="Footerportrait"/>
    </w:pPr>
    <w:r>
      <w:fldChar w:fldCharType="begin"/>
    </w:r>
    <w:r>
      <w:instrText xml:space="preserve"> STYLEREF "Edition number" \* MERGEFORMAT </w:instrText>
    </w:r>
    <w:r>
      <w:fldChar w:fldCharType="separate"/>
    </w:r>
    <w:r w:rsidR="003F1D12" w:rsidRPr="003F1D12">
      <w:rPr>
        <w:bCs/>
      </w:rPr>
      <w:t>Edition 2.0</w:t>
    </w:r>
    <w:r>
      <w:rPr>
        <w:bCs/>
      </w:rPr>
      <w:fldChar w:fldCharType="end"/>
    </w:r>
    <w:r w:rsidR="00077990" w:rsidRPr="002C34D9">
      <w:t xml:space="preserve">  </w:t>
    </w:r>
    <w:r>
      <w:fldChar w:fldCharType="begin"/>
    </w:r>
    <w:r>
      <w:instrText xml:space="preserve"> STYLEREF "Document date" \* MERGEFORMAT </w:instrText>
    </w:r>
    <w:r>
      <w:fldChar w:fldCharType="separate"/>
    </w:r>
    <w:r w:rsidR="003F1D12" w:rsidRPr="003F1D12">
      <w:rPr>
        <w:bCs/>
      </w:rPr>
      <w:t>December 2018</w:t>
    </w:r>
    <w:r>
      <w:rPr>
        <w:bCs/>
      </w:rPr>
      <w:fldChar w:fldCharType="end"/>
    </w:r>
    <w:r w:rsidR="00077990">
      <w:tab/>
    </w:r>
    <w:r w:rsidR="00077990" w:rsidRPr="007A6476">
      <w:t xml:space="preserve">P </w:t>
    </w:r>
    <w:r w:rsidR="00077990" w:rsidRPr="007A6476">
      <w:fldChar w:fldCharType="begin"/>
    </w:r>
    <w:r w:rsidR="00077990" w:rsidRPr="007A6476">
      <w:instrText xml:space="preserve">PAGE  </w:instrText>
    </w:r>
    <w:r w:rsidR="00077990" w:rsidRPr="007A6476">
      <w:fldChar w:fldCharType="separate"/>
    </w:r>
    <w:r w:rsidR="003F1D12">
      <w:t>16</w:t>
    </w:r>
    <w:r w:rsidR="00077990" w:rsidRPr="007A6476">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878DC" w14:textId="77777777" w:rsidR="00077990" w:rsidRPr="007A6476" w:rsidRDefault="00077990" w:rsidP="007A6476">
    <w:pPr>
      <w:pStyle w:val="Footer"/>
      <w:rPr>
        <w:sz w:val="15"/>
        <w:szCs w:val="15"/>
      </w:rPr>
    </w:pPr>
  </w:p>
  <w:p w14:paraId="32316887" w14:textId="77777777" w:rsidR="00077990" w:rsidRDefault="00077990" w:rsidP="007A6476">
    <w:pPr>
      <w:pStyle w:val="Footerportrait"/>
    </w:pPr>
  </w:p>
  <w:p w14:paraId="2C83C1AF" w14:textId="77777777" w:rsidR="00077990" w:rsidRPr="002C34D9" w:rsidRDefault="00077990" w:rsidP="008D2314">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3F1D12" w:rsidRPr="003F1D12">
      <w:rPr>
        <w:bCs/>
        <w:noProof/>
        <w:szCs w:val="15"/>
        <w:lang w:val="en-US"/>
      </w:rPr>
      <w:t>Draft IALA Model</w:t>
    </w:r>
    <w:r w:rsidR="003F1D12">
      <w:rPr>
        <w:noProof/>
        <w:szCs w:val="15"/>
      </w:rPr>
      <w:t xml:space="preserve"> Course</w:t>
    </w:r>
    <w:r>
      <w:rPr>
        <w:szCs w:val="15"/>
      </w:rPr>
      <w:fldChar w:fldCharType="end"/>
    </w:r>
    <w:r w:rsidRPr="00C907DF">
      <w:rPr>
        <w:szCs w:val="15"/>
      </w:rPr>
      <w:t xml:space="preserve"> </w:t>
    </w:r>
    <w:r w:rsidRPr="002C34D9">
      <w:rPr>
        <w:szCs w:val="15"/>
      </w:rPr>
      <w:fldChar w:fldCharType="begin"/>
    </w:r>
    <w:r w:rsidRPr="002C34D9">
      <w:rPr>
        <w:szCs w:val="15"/>
      </w:rPr>
      <w:instrText xml:space="preserve"> STYLEREF "Document number" \* MERGEFORMAT </w:instrText>
    </w:r>
    <w:r w:rsidRPr="002C34D9">
      <w:rPr>
        <w:szCs w:val="15"/>
      </w:rPr>
      <w:fldChar w:fldCharType="separate"/>
    </w:r>
    <w:r w:rsidR="003F1D12">
      <w:rPr>
        <w:noProof/>
        <w:szCs w:val="15"/>
      </w:rPr>
      <w:t>L1.5</w:t>
    </w:r>
    <w:r w:rsidRPr="002C34D9">
      <w:rPr>
        <w:szCs w:val="15"/>
      </w:rPr>
      <w:fldChar w:fldCharType="end"/>
    </w:r>
    <w:r w:rsidRPr="002C34D9">
      <w:rPr>
        <w:szCs w:val="15"/>
      </w:rPr>
      <w:t xml:space="preserve"> – </w:t>
    </w:r>
    <w:r w:rsidR="0054076D">
      <w:fldChar w:fldCharType="begin"/>
    </w:r>
    <w:r w:rsidR="0054076D">
      <w:instrText xml:space="preserve"> STYLEREF "Document name" \* MERGEFORMAT </w:instrText>
    </w:r>
    <w:r w:rsidR="0054076D">
      <w:fldChar w:fldCharType="separate"/>
    </w:r>
    <w:r w:rsidR="003F1D12">
      <w:rPr>
        <w:noProof/>
      </w:rPr>
      <w:t>Historic Lighthouse Projects</w:t>
    </w:r>
    <w:r w:rsidR="0054076D">
      <w:rPr>
        <w:noProof/>
      </w:rPr>
      <w:fldChar w:fldCharType="end"/>
    </w:r>
    <w:r w:rsidRPr="002C34D9">
      <w:rPr>
        <w:szCs w:val="15"/>
      </w:rPr>
      <w:tab/>
    </w:r>
  </w:p>
  <w:p w14:paraId="55AA2AB8" w14:textId="77777777" w:rsidR="00077990" w:rsidRPr="00292085" w:rsidRDefault="0054076D" w:rsidP="008D2314">
    <w:pPr>
      <w:pStyle w:val="Footerportrait"/>
    </w:pPr>
    <w:r>
      <w:fldChar w:fldCharType="begin"/>
    </w:r>
    <w:r>
      <w:instrText xml:space="preserve"> STYLEREF "Edition number" \* MERGEFORMAT </w:instrText>
    </w:r>
    <w:r>
      <w:fldChar w:fldCharType="separate"/>
    </w:r>
    <w:r w:rsidR="003F1D12" w:rsidRPr="003F1D12">
      <w:rPr>
        <w:bCs/>
      </w:rPr>
      <w:t>Edition 2.0</w:t>
    </w:r>
    <w:r>
      <w:rPr>
        <w:bCs/>
      </w:rPr>
      <w:fldChar w:fldCharType="end"/>
    </w:r>
    <w:r w:rsidR="00077990" w:rsidRPr="002C34D9">
      <w:t xml:space="preserve">  </w:t>
    </w:r>
    <w:r>
      <w:fldChar w:fldCharType="begin"/>
    </w:r>
    <w:r>
      <w:instrText xml:space="preserve"> STYLEREF "Document date" \* MERGEFORMAT </w:instrText>
    </w:r>
    <w:r>
      <w:fldChar w:fldCharType="separate"/>
    </w:r>
    <w:r w:rsidR="003F1D12" w:rsidRPr="003F1D12">
      <w:rPr>
        <w:bCs/>
      </w:rPr>
      <w:t>December 2018</w:t>
    </w:r>
    <w:r>
      <w:rPr>
        <w:bCs/>
      </w:rPr>
      <w:fldChar w:fldCharType="end"/>
    </w:r>
    <w:r w:rsidR="00077990">
      <w:tab/>
    </w:r>
    <w:r w:rsidR="00077990" w:rsidRPr="007A6476">
      <w:t xml:space="preserve">P </w:t>
    </w:r>
    <w:r w:rsidR="00077990" w:rsidRPr="007A6476">
      <w:fldChar w:fldCharType="begin"/>
    </w:r>
    <w:r w:rsidR="00077990" w:rsidRPr="007A6476">
      <w:instrText xml:space="preserve">PAGE  </w:instrText>
    </w:r>
    <w:r w:rsidR="00077990" w:rsidRPr="007A6476">
      <w:fldChar w:fldCharType="separate"/>
    </w:r>
    <w:r w:rsidR="003F1D12">
      <w:t>18</w:t>
    </w:r>
    <w:r w:rsidR="00077990" w:rsidRPr="007A6476">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1AD9" w14:textId="77777777" w:rsidR="00077990" w:rsidRPr="002C5134" w:rsidRDefault="00077990" w:rsidP="002C5134">
    <w:pPr>
      <w:pStyle w:val="Footer"/>
      <w:rPr>
        <w:sz w:val="15"/>
        <w:szCs w:val="15"/>
      </w:rPr>
    </w:pPr>
  </w:p>
  <w:p w14:paraId="19B6DE9C" w14:textId="77777777" w:rsidR="00077990" w:rsidRDefault="00077990" w:rsidP="00D2697A">
    <w:pPr>
      <w:pStyle w:val="Footerlandscape"/>
    </w:pPr>
  </w:p>
  <w:p w14:paraId="1786D02E" w14:textId="77777777" w:rsidR="00077990" w:rsidRPr="00C907DF" w:rsidRDefault="0054076D" w:rsidP="00D2697A">
    <w:pPr>
      <w:pStyle w:val="Footerlandscape"/>
      <w:rPr>
        <w:rStyle w:val="PageNumber"/>
        <w:szCs w:val="15"/>
      </w:rPr>
    </w:pPr>
    <w:r>
      <w:fldChar w:fldCharType="begin"/>
    </w:r>
    <w:r>
      <w:instrText xml:space="preserve"> STYLEREF "Document type" \* MERGEFORMAT </w:instrText>
    </w:r>
    <w:r>
      <w:fldChar w:fldCharType="separate"/>
    </w:r>
    <w:r w:rsidR="003F1D12" w:rsidRPr="003F1D12">
      <w:rPr>
        <w:bCs/>
        <w:noProof/>
      </w:rPr>
      <w:t>Draft IALA Model</w:t>
    </w:r>
    <w:r w:rsidR="003F1D12">
      <w:rPr>
        <w:noProof/>
      </w:rPr>
      <w:t xml:space="preserve"> Course</w:t>
    </w:r>
    <w:r>
      <w:rPr>
        <w:noProof/>
      </w:rPr>
      <w:fldChar w:fldCharType="end"/>
    </w:r>
    <w:r w:rsidR="00077990">
      <w:t xml:space="preserve"> </w:t>
    </w:r>
    <w:r>
      <w:fldChar w:fldCharType="begin"/>
    </w:r>
    <w:r>
      <w:instrText xml:space="preserve"> STYLEREF "Document number" \* MERGEFORMAT </w:instrText>
    </w:r>
    <w:r>
      <w:fldChar w:fldCharType="separate"/>
    </w:r>
    <w:r w:rsidR="003F1D12">
      <w:rPr>
        <w:noProof/>
      </w:rPr>
      <w:t>L1.5</w:t>
    </w:r>
    <w:r>
      <w:rPr>
        <w:noProof/>
      </w:rPr>
      <w:fldChar w:fldCharType="end"/>
    </w:r>
    <w:r w:rsidR="00077990" w:rsidRPr="00C907DF">
      <w:t xml:space="preserve"> –</w:t>
    </w:r>
    <w:r w:rsidR="00077990">
      <w:t xml:space="preserve"> </w:t>
    </w:r>
    <w:r>
      <w:fldChar w:fldCharType="begin"/>
    </w:r>
    <w:r>
      <w:instrText xml:space="preserve"> STYLEREF "Document name" \* MERGEFORMAT </w:instrText>
    </w:r>
    <w:r>
      <w:fldChar w:fldCharType="separate"/>
    </w:r>
    <w:r w:rsidR="003F1D12">
      <w:rPr>
        <w:noProof/>
      </w:rPr>
      <w:t>Historic Lighthouse Projects</w:t>
    </w:r>
    <w:r>
      <w:rPr>
        <w:noProof/>
      </w:rPr>
      <w:fldChar w:fldCharType="end"/>
    </w:r>
  </w:p>
  <w:p w14:paraId="29ED2F75" w14:textId="77777777" w:rsidR="00077990" w:rsidRPr="00480D65" w:rsidRDefault="0054076D" w:rsidP="00D2697A">
    <w:pPr>
      <w:pStyle w:val="Footerlandscape"/>
    </w:pPr>
    <w:r>
      <w:fldChar w:fldCharType="begin"/>
    </w:r>
    <w:r>
      <w:instrText xml:space="preserve"> STYLEREF "Edition number" \* MERGEFORMAT </w:instrText>
    </w:r>
    <w:r>
      <w:fldChar w:fldCharType="separate"/>
    </w:r>
    <w:r w:rsidR="003F1D12" w:rsidRPr="003F1D12">
      <w:rPr>
        <w:bCs/>
        <w:noProof/>
      </w:rPr>
      <w:t>Edition 2.0</w:t>
    </w:r>
    <w:r>
      <w:rPr>
        <w:bCs/>
        <w:noProof/>
      </w:rPr>
      <w:fldChar w:fldCharType="end"/>
    </w:r>
    <w:r w:rsidR="00077990">
      <w:t xml:space="preserve">  </w:t>
    </w:r>
    <w:r>
      <w:fldChar w:fldCharType="begin"/>
    </w:r>
    <w:r>
      <w:instrText xml:space="preserve"> STYLEREF "Document date" \* MERGEFORMAT </w:instrText>
    </w:r>
    <w:r>
      <w:fldChar w:fldCharType="separate"/>
    </w:r>
    <w:r w:rsidR="003F1D12" w:rsidRPr="003F1D12">
      <w:rPr>
        <w:bCs/>
        <w:noProof/>
      </w:rPr>
      <w:t>December 2018</w:t>
    </w:r>
    <w:r>
      <w:rPr>
        <w:bCs/>
        <w:noProof/>
      </w:rPr>
      <w:fldChar w:fldCharType="end"/>
    </w:r>
    <w:r w:rsidR="00077990" w:rsidRPr="00C907DF">
      <w:tab/>
    </w:r>
    <w:r w:rsidR="00077990" w:rsidRPr="002C5134">
      <w:t xml:space="preserve">P </w:t>
    </w:r>
    <w:r w:rsidR="00077990" w:rsidRPr="002C5134">
      <w:fldChar w:fldCharType="begin"/>
    </w:r>
    <w:r w:rsidR="00077990" w:rsidRPr="002C5134">
      <w:instrText xml:space="preserve">PAGE  </w:instrText>
    </w:r>
    <w:r w:rsidR="00077990" w:rsidRPr="002C5134">
      <w:fldChar w:fldCharType="separate"/>
    </w:r>
    <w:r w:rsidR="003F1D12">
      <w:rPr>
        <w:noProof/>
      </w:rPr>
      <w:t>21</w:t>
    </w:r>
    <w:r w:rsidR="00077990"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5275F0" w14:textId="77777777" w:rsidR="0054076D" w:rsidRDefault="0054076D">
      <w:r>
        <w:separator/>
      </w:r>
    </w:p>
    <w:p w14:paraId="6A831BB4" w14:textId="77777777" w:rsidR="0054076D" w:rsidRDefault="0054076D"/>
  </w:footnote>
  <w:footnote w:type="continuationSeparator" w:id="0">
    <w:p w14:paraId="734E3CA3" w14:textId="77777777" w:rsidR="0054076D" w:rsidRDefault="0054076D" w:rsidP="003274DB">
      <w:r>
        <w:continuationSeparator/>
      </w:r>
    </w:p>
    <w:p w14:paraId="1B792ABC" w14:textId="77777777" w:rsidR="0054076D" w:rsidRDefault="0054076D"/>
    <w:p w14:paraId="126928F8" w14:textId="77777777" w:rsidR="0054076D" w:rsidRDefault="0054076D"/>
    <w:p w14:paraId="67556E2F" w14:textId="77777777" w:rsidR="0054076D" w:rsidRDefault="0054076D"/>
  </w:footnote>
  <w:footnote w:id="1">
    <w:p w14:paraId="58E0979F" w14:textId="77777777" w:rsidR="00077990" w:rsidRDefault="00077990" w:rsidP="00EE1F49">
      <w:pPr>
        <w:pStyle w:val="FootnoteText"/>
        <w:ind w:left="284" w:hanging="284"/>
      </w:pPr>
      <w:r>
        <w:rPr>
          <w:rStyle w:val="FootnoteReference"/>
        </w:rPr>
        <w:footnoteRef/>
      </w:r>
      <w:r>
        <w:tab/>
      </w:r>
      <w:r>
        <w:rPr>
          <w:szCs w:val="18"/>
        </w:rPr>
        <w:t>Definitions and</w:t>
      </w:r>
      <w:r w:rsidRPr="00282CB0">
        <w:rPr>
          <w:szCs w:val="18"/>
        </w:rPr>
        <w:t xml:space="preserve"> </w:t>
      </w:r>
      <w:r>
        <w:rPr>
          <w:szCs w:val="18"/>
        </w:rPr>
        <w:t>clarifications of terms and common abbreviations used in the text of this document are listed at Articles 1.2 and 1.4 of IALA Recommendation E-141.</w:t>
      </w:r>
    </w:p>
  </w:footnote>
  <w:footnote w:id="2">
    <w:p w14:paraId="3B258BAC" w14:textId="77777777" w:rsidR="00077990" w:rsidRPr="00FD2436" w:rsidRDefault="00077990" w:rsidP="00465491">
      <w:pPr>
        <w:pStyle w:val="FootnoteText"/>
        <w:rPr>
          <w:szCs w:val="18"/>
        </w:rPr>
      </w:pPr>
      <w:r w:rsidRPr="00FD2436">
        <w:rPr>
          <w:rStyle w:val="FootnoteReference"/>
          <w:szCs w:val="18"/>
        </w:rPr>
        <w:footnoteRef/>
      </w:r>
      <w:r w:rsidRPr="00FD2436">
        <w:rPr>
          <w:szCs w:val="18"/>
        </w:rPr>
        <w:t xml:space="preserve"> </w:t>
      </w:r>
      <w:r w:rsidRPr="00FD2436">
        <w:rPr>
          <w:szCs w:val="18"/>
        </w:rPr>
        <w:tab/>
      </w:r>
      <w:r w:rsidRPr="00FD2436">
        <w:rPr>
          <w:i/>
          <w:szCs w:val="18"/>
        </w:rPr>
        <w:t>‘Competent Authorities should ensure that instructors and assessors are appropriately qualified and experienced for the particular training and assessment of competence for which they are given responsibility.  Instructors should hold suitable professional qualifications’</w:t>
      </w:r>
      <w:r w:rsidRPr="00FD2436">
        <w:rPr>
          <w:szCs w:val="18"/>
        </w:rPr>
        <w:t xml:space="preserve"> IALA Recommendation </w:t>
      </w:r>
      <w:r w:rsidRPr="00795EAB">
        <w:rPr>
          <w:szCs w:val="18"/>
        </w:rPr>
        <w:t>E-141 Article 5.2.2</w:t>
      </w:r>
    </w:p>
  </w:footnote>
  <w:footnote w:id="3">
    <w:p w14:paraId="2A6C2851" w14:textId="77777777" w:rsidR="00077990" w:rsidRPr="00FD2436" w:rsidRDefault="00077990" w:rsidP="00465491">
      <w:pPr>
        <w:pStyle w:val="FootnoteText"/>
        <w:rPr>
          <w:szCs w:val="18"/>
        </w:rPr>
      </w:pPr>
      <w:r w:rsidRPr="00FD2436">
        <w:rPr>
          <w:rStyle w:val="FootnoteReference"/>
          <w:szCs w:val="18"/>
        </w:rPr>
        <w:footnoteRef/>
      </w:r>
      <w:r w:rsidRPr="00FD2436">
        <w:rPr>
          <w:szCs w:val="18"/>
        </w:rPr>
        <w:t xml:space="preserve"> </w:t>
      </w:r>
      <w:r w:rsidRPr="00FD2436">
        <w:rPr>
          <w:szCs w:val="18"/>
        </w:rPr>
        <w:tab/>
        <w:t>Where possible Microsoft PowerPoint</w:t>
      </w:r>
      <w:r w:rsidRPr="00FD2436">
        <w:rPr>
          <w:rFonts w:cstheme="minorHAnsi"/>
          <w:szCs w:val="18"/>
        </w:rPr>
        <w:t>®</w:t>
      </w:r>
      <w:r w:rsidRPr="00FD2436">
        <w:rPr>
          <w:szCs w:val="18"/>
        </w:rPr>
        <w:t xml:space="preserve"> presentations should be capable of being projected onto a suitable white background or screen</w:t>
      </w:r>
    </w:p>
  </w:footnote>
  <w:footnote w:id="4">
    <w:p w14:paraId="1253754F" w14:textId="77777777" w:rsidR="00077990" w:rsidRPr="00FD2436" w:rsidRDefault="00077990" w:rsidP="00465491">
      <w:pPr>
        <w:pStyle w:val="FootnoteText"/>
        <w:rPr>
          <w:szCs w:val="18"/>
        </w:rPr>
      </w:pPr>
      <w:r w:rsidRPr="00FD2436">
        <w:rPr>
          <w:rStyle w:val="FootnoteReference"/>
          <w:szCs w:val="18"/>
        </w:rPr>
        <w:footnoteRef/>
      </w:r>
      <w:r w:rsidRPr="00FD2436">
        <w:rPr>
          <w:szCs w:val="18"/>
        </w:rPr>
        <w:t xml:space="preserve"> </w:t>
      </w:r>
      <w:r w:rsidRPr="00FD2436">
        <w:rPr>
          <w:szCs w:val="18"/>
        </w:rPr>
        <w:tab/>
        <w:t>The standard reference publication is the IALA NAVGUIDE Manual.  References to appropriate IALA Recommendations and Guidelines are given in Part E of this document</w:t>
      </w:r>
    </w:p>
  </w:footnote>
  <w:footnote w:id="5">
    <w:p w14:paraId="26C80EEC" w14:textId="77777777" w:rsidR="00077990" w:rsidRPr="00FD2436" w:rsidRDefault="00077990" w:rsidP="00465491">
      <w:pPr>
        <w:pStyle w:val="FootnoteText"/>
        <w:rPr>
          <w:szCs w:val="18"/>
        </w:rPr>
      </w:pPr>
      <w:r w:rsidRPr="00FD2436">
        <w:rPr>
          <w:rStyle w:val="FootnoteReference"/>
          <w:szCs w:val="18"/>
        </w:rPr>
        <w:footnoteRef/>
      </w:r>
      <w:r w:rsidRPr="00FD2436">
        <w:rPr>
          <w:szCs w:val="18"/>
        </w:rPr>
        <w:tab/>
      </w:r>
      <w:r w:rsidRPr="00A145E7">
        <w:rPr>
          <w:szCs w:val="18"/>
        </w:rPr>
        <w:t>A list of IALA-endorsed experts is maintained by the IALA World-Wide Academy.</w:t>
      </w:r>
      <w:r w:rsidRPr="00FD2436">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2A095" w14:textId="271FC7E9" w:rsidR="00077990" w:rsidRPr="00ED2A8D" w:rsidRDefault="00077990" w:rsidP="0030689D">
    <w:pPr>
      <w:pStyle w:val="Header"/>
      <w:jc w:val="right"/>
    </w:pPr>
    <w:r w:rsidRPr="00442889">
      <w:rPr>
        <w:noProof/>
        <w:lang w:val="en-IE" w:eastAsia="en-IE"/>
      </w:rPr>
      <w:drawing>
        <wp:anchor distT="0" distB="0" distL="114300" distR="114300" simplePos="0" relativeHeight="251657214" behindDoc="1" locked="0" layoutInCell="1" allowOverlap="1" wp14:anchorId="0EAEE836" wp14:editId="670F08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0689D">
      <w:t>ENG8-10.8</w:t>
    </w:r>
  </w:p>
  <w:p w14:paraId="3CF745A4" w14:textId="77777777" w:rsidR="00077990" w:rsidRPr="00ED2A8D" w:rsidRDefault="00077990" w:rsidP="008747E0">
    <w:pPr>
      <w:pStyle w:val="Header"/>
    </w:pPr>
  </w:p>
  <w:p w14:paraId="75378725" w14:textId="77777777" w:rsidR="00077990" w:rsidRDefault="00077990" w:rsidP="008747E0">
    <w:pPr>
      <w:pStyle w:val="Header"/>
    </w:pPr>
  </w:p>
  <w:p w14:paraId="6E488170" w14:textId="77777777" w:rsidR="00077990" w:rsidRDefault="00077990" w:rsidP="008747E0">
    <w:pPr>
      <w:pStyle w:val="Header"/>
    </w:pPr>
  </w:p>
  <w:p w14:paraId="6E9A8E36" w14:textId="77777777" w:rsidR="00077990" w:rsidRDefault="00077990" w:rsidP="008747E0">
    <w:pPr>
      <w:pStyle w:val="Header"/>
    </w:pPr>
  </w:p>
  <w:p w14:paraId="3A4E9671" w14:textId="77777777" w:rsidR="00077990" w:rsidRDefault="00077990" w:rsidP="008747E0">
    <w:pPr>
      <w:pStyle w:val="Header"/>
    </w:pPr>
  </w:p>
  <w:p w14:paraId="73EE4B62" w14:textId="77777777" w:rsidR="00077990" w:rsidRDefault="00077990" w:rsidP="008747E0">
    <w:pPr>
      <w:pStyle w:val="Header"/>
    </w:pPr>
    <w:r>
      <w:rPr>
        <w:noProof/>
        <w:lang w:val="en-IE" w:eastAsia="en-IE"/>
      </w:rPr>
      <w:drawing>
        <wp:anchor distT="0" distB="0" distL="114300" distR="114300" simplePos="0" relativeHeight="251656189" behindDoc="1" locked="0" layoutInCell="1" allowOverlap="1" wp14:anchorId="46CCC35E" wp14:editId="386FC3E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CEE2BE" w14:textId="77777777" w:rsidR="00077990" w:rsidRPr="00ED2A8D" w:rsidRDefault="00077990" w:rsidP="008747E0">
    <w:pPr>
      <w:pStyle w:val="Header"/>
    </w:pPr>
  </w:p>
  <w:p w14:paraId="76DD5B7A" w14:textId="77777777" w:rsidR="00077990" w:rsidRPr="00ED2A8D" w:rsidRDefault="00077990"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438F7" w14:textId="77777777" w:rsidR="00077990" w:rsidRDefault="0007799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5A3BA" w14:textId="77777777" w:rsidR="00077990" w:rsidRDefault="0007799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9902F" w14:textId="77777777" w:rsidR="00077990" w:rsidRDefault="00077990" w:rsidP="00292085">
    <w:pPr>
      <w:pStyle w:val="Header"/>
    </w:pPr>
    <w:r>
      <w:rPr>
        <w:noProof/>
        <w:lang w:val="en-IE" w:eastAsia="en-IE"/>
      </w:rPr>
      <w:drawing>
        <wp:anchor distT="0" distB="0" distL="114300" distR="114300" simplePos="0" relativeHeight="251741184" behindDoc="1" locked="0" layoutInCell="1" allowOverlap="1" wp14:anchorId="44436B10" wp14:editId="696F2C23">
          <wp:simplePos x="0" y="0"/>
          <wp:positionH relativeFrom="page">
            <wp:posOffset>6831330</wp:posOffset>
          </wp:positionH>
          <wp:positionV relativeFrom="page">
            <wp:posOffset>36830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16269" w14:textId="77777777" w:rsidR="00077990" w:rsidRDefault="0007799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1152F" w14:textId="77777777" w:rsidR="00077990" w:rsidRDefault="00077990" w:rsidP="00480D65">
    <w:pPr>
      <w:pStyle w:val="Header"/>
    </w:pPr>
    <w:r>
      <w:rPr>
        <w:noProof/>
        <w:lang w:val="en-IE" w:eastAsia="en-IE"/>
      </w:rPr>
      <w:drawing>
        <wp:anchor distT="0" distB="0" distL="114300" distR="114300" simplePos="0" relativeHeight="251678720" behindDoc="1" locked="0" layoutInCell="1" allowOverlap="1" wp14:anchorId="473776CD" wp14:editId="76A48FD6">
          <wp:simplePos x="0" y="0"/>
          <wp:positionH relativeFrom="page">
            <wp:posOffset>6806349</wp:posOffset>
          </wp:positionH>
          <wp:positionV relativeFrom="page">
            <wp:posOffset>-112558</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4F2A1" w14:textId="77777777" w:rsidR="00077990" w:rsidRPr="00ED2A8D" w:rsidRDefault="00077990" w:rsidP="008747E0">
    <w:pPr>
      <w:pStyle w:val="Header"/>
    </w:pPr>
    <w:r>
      <w:rPr>
        <w:noProof/>
        <w:lang w:val="en-IE" w:eastAsia="en-IE"/>
      </w:rPr>
      <w:drawing>
        <wp:anchor distT="0" distB="0" distL="114300" distR="114300" simplePos="0" relativeHeight="251658752" behindDoc="1" locked="0" layoutInCell="1" allowOverlap="1" wp14:anchorId="1B1FEE3B" wp14:editId="3303101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0CC023" w14:textId="77777777" w:rsidR="00077990" w:rsidRPr="00ED2A8D" w:rsidRDefault="00077990" w:rsidP="008747E0">
    <w:pPr>
      <w:pStyle w:val="Header"/>
    </w:pPr>
  </w:p>
  <w:p w14:paraId="1433DAA8" w14:textId="77777777" w:rsidR="00077990" w:rsidRDefault="00077990" w:rsidP="008747E0">
    <w:pPr>
      <w:pStyle w:val="Header"/>
    </w:pPr>
  </w:p>
  <w:p w14:paraId="2458191A" w14:textId="77777777" w:rsidR="00077990" w:rsidRDefault="00077990" w:rsidP="008747E0">
    <w:pPr>
      <w:pStyle w:val="Header"/>
    </w:pPr>
  </w:p>
  <w:p w14:paraId="62C7CB84" w14:textId="77777777" w:rsidR="00077990" w:rsidRDefault="00077990" w:rsidP="008747E0">
    <w:pPr>
      <w:pStyle w:val="Header"/>
    </w:pPr>
  </w:p>
  <w:p w14:paraId="25D77553" w14:textId="77777777" w:rsidR="00077990" w:rsidRPr="00441393" w:rsidRDefault="00077990" w:rsidP="00441393">
    <w:pPr>
      <w:pStyle w:val="Contents"/>
    </w:pPr>
    <w:r>
      <w:t>DOCUMENT REVISION</w:t>
    </w:r>
  </w:p>
  <w:p w14:paraId="55BCB9FB" w14:textId="77777777" w:rsidR="00077990" w:rsidRPr="00ED2A8D" w:rsidRDefault="00077990" w:rsidP="008747E0">
    <w:pPr>
      <w:pStyle w:val="Header"/>
    </w:pPr>
  </w:p>
  <w:p w14:paraId="4437C14D" w14:textId="77777777" w:rsidR="00077990" w:rsidRPr="00AC33A2" w:rsidRDefault="00077990"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7F2C8" w14:textId="77777777" w:rsidR="00077990" w:rsidRPr="00ED2A8D" w:rsidRDefault="00077990" w:rsidP="008747E0">
    <w:pPr>
      <w:pStyle w:val="Header"/>
    </w:pPr>
    <w:r>
      <w:rPr>
        <w:noProof/>
        <w:lang w:val="en-IE" w:eastAsia="en-IE"/>
      </w:rPr>
      <w:drawing>
        <wp:anchor distT="0" distB="0" distL="114300" distR="114300" simplePos="0" relativeHeight="251674624" behindDoc="1" locked="0" layoutInCell="1" allowOverlap="1" wp14:anchorId="178E4211" wp14:editId="4789409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09BAA0" w14:textId="77777777" w:rsidR="00077990" w:rsidRPr="00ED2A8D" w:rsidRDefault="00077990" w:rsidP="008747E0">
    <w:pPr>
      <w:pStyle w:val="Header"/>
    </w:pPr>
  </w:p>
  <w:p w14:paraId="1A49490B" w14:textId="77777777" w:rsidR="00077990" w:rsidRDefault="00077990" w:rsidP="008747E0">
    <w:pPr>
      <w:pStyle w:val="Header"/>
    </w:pPr>
  </w:p>
  <w:p w14:paraId="0883F853" w14:textId="77777777" w:rsidR="00077990" w:rsidRDefault="00077990" w:rsidP="008747E0">
    <w:pPr>
      <w:pStyle w:val="Header"/>
    </w:pPr>
  </w:p>
  <w:p w14:paraId="49DA4D03" w14:textId="77777777" w:rsidR="00077990" w:rsidRDefault="00077990" w:rsidP="008747E0">
    <w:pPr>
      <w:pStyle w:val="Header"/>
    </w:pPr>
  </w:p>
  <w:p w14:paraId="56C94328" w14:textId="77777777" w:rsidR="00077990" w:rsidRPr="00441393" w:rsidRDefault="00077990" w:rsidP="00441393">
    <w:pPr>
      <w:pStyle w:val="Contents"/>
    </w:pPr>
    <w:r>
      <w:t>CONTENTS</w:t>
    </w:r>
  </w:p>
  <w:p w14:paraId="022231EC" w14:textId="77777777" w:rsidR="00077990" w:rsidRPr="00ED2A8D" w:rsidRDefault="00077990" w:rsidP="008747E0">
    <w:pPr>
      <w:pStyle w:val="Header"/>
    </w:pPr>
  </w:p>
  <w:p w14:paraId="74E1DCC9" w14:textId="77777777" w:rsidR="00077990" w:rsidRPr="00AC33A2" w:rsidRDefault="0007799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A1E5B" w14:textId="77777777" w:rsidR="00077990" w:rsidRDefault="0007799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37335" w14:textId="77777777" w:rsidR="00077990" w:rsidRDefault="00077990" w:rsidP="00292085">
    <w:pPr>
      <w:pStyle w:val="Header"/>
    </w:pPr>
    <w:r>
      <w:rPr>
        <w:noProof/>
        <w:lang w:val="en-IE" w:eastAsia="en-IE"/>
      </w:rPr>
      <w:drawing>
        <wp:anchor distT="0" distB="0" distL="114300" distR="114300" simplePos="0" relativeHeight="251680768" behindDoc="1" locked="0" layoutInCell="1" allowOverlap="1" wp14:anchorId="7780E14F" wp14:editId="265093D4">
          <wp:simplePos x="0" y="0"/>
          <wp:positionH relativeFrom="page">
            <wp:posOffset>6831330</wp:posOffset>
          </wp:positionH>
          <wp:positionV relativeFrom="page">
            <wp:posOffset>36830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B0028" w14:textId="77777777" w:rsidR="00077990" w:rsidRDefault="0007799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B99C9" w14:textId="77777777" w:rsidR="00077990" w:rsidRDefault="00077990" w:rsidP="000A5291">
    <w:pPr>
      <w:pStyle w:val="Header"/>
    </w:pPr>
    <w:r>
      <w:rPr>
        <w:noProof/>
        <w:lang w:val="en-IE" w:eastAsia="en-IE"/>
      </w:rPr>
      <w:drawing>
        <wp:anchor distT="0" distB="0" distL="114300" distR="114300" simplePos="0" relativeHeight="251737088" behindDoc="1" locked="0" layoutInCell="1" allowOverlap="1" wp14:anchorId="7C43F6DE" wp14:editId="56628E18">
          <wp:simplePos x="0" y="0"/>
          <wp:positionH relativeFrom="page">
            <wp:posOffset>9974580</wp:posOffset>
          </wp:positionH>
          <wp:positionV relativeFrom="page">
            <wp:posOffset>36830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F98E3" w14:textId="77777777" w:rsidR="00077990" w:rsidRDefault="0007799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E578C" w14:textId="77777777" w:rsidR="00077990" w:rsidRDefault="00077990" w:rsidP="00292085">
    <w:pPr>
      <w:pStyle w:val="Header"/>
    </w:pPr>
    <w:r>
      <w:rPr>
        <w:noProof/>
        <w:lang w:val="en-IE" w:eastAsia="en-IE"/>
      </w:rPr>
      <w:drawing>
        <wp:anchor distT="0" distB="0" distL="114300" distR="114300" simplePos="0" relativeHeight="251739136" behindDoc="1" locked="0" layoutInCell="1" allowOverlap="1" wp14:anchorId="7CAC4CAF" wp14:editId="7906D1E1">
          <wp:simplePos x="0" y="0"/>
          <wp:positionH relativeFrom="page">
            <wp:posOffset>6831330</wp:posOffset>
          </wp:positionH>
          <wp:positionV relativeFrom="page">
            <wp:posOffset>36830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B76CE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2967C10"/>
    <w:lvl w:ilvl="0">
      <w:start w:val="1"/>
      <w:numFmt w:val="decimal"/>
      <w:lvlText w:val="%1."/>
      <w:lvlJc w:val="left"/>
      <w:pPr>
        <w:tabs>
          <w:tab w:val="num" w:pos="1800"/>
        </w:tabs>
        <w:ind w:left="1800" w:hanging="360"/>
      </w:pPr>
    </w:lvl>
  </w:abstractNum>
  <w:abstractNum w:abstractNumId="2">
    <w:nsid w:val="FFFFFF7D"/>
    <w:multiLevelType w:val="singleLevel"/>
    <w:tmpl w:val="11B83A5E"/>
    <w:lvl w:ilvl="0">
      <w:start w:val="1"/>
      <w:numFmt w:val="decimal"/>
      <w:lvlText w:val="%1."/>
      <w:lvlJc w:val="left"/>
      <w:pPr>
        <w:tabs>
          <w:tab w:val="num" w:pos="1440"/>
        </w:tabs>
        <w:ind w:left="1440" w:hanging="360"/>
      </w:pPr>
    </w:lvl>
  </w:abstractNum>
  <w:abstractNum w:abstractNumId="3">
    <w:nsid w:val="FFFFFF7F"/>
    <w:multiLevelType w:val="singleLevel"/>
    <w:tmpl w:val="C5F6215E"/>
    <w:lvl w:ilvl="0">
      <w:start w:val="1"/>
      <w:numFmt w:val="decimal"/>
      <w:lvlText w:val="%1."/>
      <w:lvlJc w:val="left"/>
      <w:pPr>
        <w:tabs>
          <w:tab w:val="num" w:pos="720"/>
        </w:tabs>
        <w:ind w:left="720" w:hanging="360"/>
      </w:pPr>
    </w:lvl>
  </w:abstractNum>
  <w:abstractNum w:abstractNumId="4">
    <w:nsid w:val="FFFFFF80"/>
    <w:multiLevelType w:val="singleLevel"/>
    <w:tmpl w:val="AE58D8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BECC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B728A4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CD8A8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4D4CB14"/>
    <w:lvl w:ilvl="0">
      <w:start w:val="1"/>
      <w:numFmt w:val="bullet"/>
      <w:lvlText w:val=""/>
      <w:lvlJc w:val="left"/>
      <w:pPr>
        <w:tabs>
          <w:tab w:val="num" w:pos="360"/>
        </w:tabs>
        <w:ind w:left="360" w:hanging="360"/>
      </w:pPr>
      <w:rPr>
        <w:rFonts w:ascii="Symbol" w:hAnsi="Symbol" w:hint="default"/>
      </w:rPr>
    </w:lvl>
  </w:abstractNum>
  <w:abstractNum w:abstractNumId="10">
    <w:nsid w:val="045976D7"/>
    <w:multiLevelType w:val="multilevel"/>
    <w:tmpl w:val="6DEC8684"/>
    <w:lvl w:ilvl="0">
      <w:start w:val="1"/>
      <w:numFmt w:val="decimal"/>
      <w:pStyle w:val="ANNEXCHead1"/>
      <w:lvlText w:val="C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CHead2"/>
      <w:lvlText w:val="C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CHead3"/>
      <w:lvlText w:val="C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CHead4"/>
      <w:lvlText w:val="C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4073A3"/>
    <w:multiLevelType w:val="multilevel"/>
    <w:tmpl w:val="F8A2E894"/>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3244D8A"/>
    <w:multiLevelType w:val="multilevel"/>
    <w:tmpl w:val="EDBE5052"/>
    <w:lvl w:ilvl="0">
      <w:start w:val="1"/>
      <w:numFmt w:val="decimal"/>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6CE6245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6"/>
  </w:num>
  <w:num w:numId="4">
    <w:abstractNumId w:val="11"/>
  </w:num>
  <w:num w:numId="5">
    <w:abstractNumId w:val="21"/>
  </w:num>
  <w:num w:numId="6">
    <w:abstractNumId w:val="24"/>
  </w:num>
  <w:num w:numId="7">
    <w:abstractNumId w:val="31"/>
  </w:num>
  <w:num w:numId="8">
    <w:abstractNumId w:val="28"/>
  </w:num>
  <w:num w:numId="9">
    <w:abstractNumId w:val="23"/>
  </w:num>
  <w:num w:numId="10">
    <w:abstractNumId w:val="20"/>
  </w:num>
  <w:num w:numId="11">
    <w:abstractNumId w:val="12"/>
  </w:num>
  <w:num w:numId="12">
    <w:abstractNumId w:val="8"/>
  </w:num>
  <w:num w:numId="13">
    <w:abstractNumId w:val="14"/>
  </w:num>
  <w:num w:numId="14">
    <w:abstractNumId w:val="22"/>
  </w:num>
  <w:num w:numId="15">
    <w:abstractNumId w:val="26"/>
  </w:num>
  <w:num w:numId="16">
    <w:abstractNumId w:val="30"/>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8"/>
  </w:num>
  <w:num w:numId="24">
    <w:abstractNumId w:val="29"/>
  </w:num>
  <w:num w:numId="25">
    <w:abstractNumId w:val="17"/>
  </w:num>
  <w:num w:numId="26">
    <w:abstractNumId w:val="10"/>
  </w:num>
  <w:num w:numId="27">
    <w:abstractNumId w:val="15"/>
  </w:num>
  <w:num w:numId="28">
    <w:abstractNumId w:val="1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
  </w:num>
  <w:num w:numId="36">
    <w:abstractNumId w:val="2"/>
  </w:num>
  <w:num w:numId="37">
    <w:abstractNumId w:val="4"/>
  </w:num>
  <w:num w:numId="38">
    <w:abstractNumId w:val="5"/>
  </w:num>
  <w:num w:numId="39">
    <w:abstractNumId w:val="6"/>
  </w:num>
  <w:num w:numId="40">
    <w:abstractNumId w:val="7"/>
  </w:num>
  <w:num w:numId="41">
    <w:abstractNumId w:val="3"/>
  </w:num>
  <w:num w:numId="42">
    <w:abstractNumId w:val="9"/>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A57"/>
    <w:rsid w:val="00011E6B"/>
    <w:rsid w:val="000174F9"/>
    <w:rsid w:val="00024972"/>
    <w:rsid w:val="000249C2"/>
    <w:rsid w:val="000258F6"/>
    <w:rsid w:val="000379A7"/>
    <w:rsid w:val="00040EB8"/>
    <w:rsid w:val="0005255B"/>
    <w:rsid w:val="000537D0"/>
    <w:rsid w:val="00057B6D"/>
    <w:rsid w:val="00061A7B"/>
    <w:rsid w:val="00062CBD"/>
    <w:rsid w:val="00077990"/>
    <w:rsid w:val="0008654C"/>
    <w:rsid w:val="00087B3C"/>
    <w:rsid w:val="000904ED"/>
    <w:rsid w:val="00093294"/>
    <w:rsid w:val="000A27A8"/>
    <w:rsid w:val="000A5291"/>
    <w:rsid w:val="000B1A77"/>
    <w:rsid w:val="000C711B"/>
    <w:rsid w:val="000D6693"/>
    <w:rsid w:val="000E3954"/>
    <w:rsid w:val="000E3E52"/>
    <w:rsid w:val="000F0F9F"/>
    <w:rsid w:val="000F3B8E"/>
    <w:rsid w:val="000F3F43"/>
    <w:rsid w:val="00113D5B"/>
    <w:rsid w:val="00113EFD"/>
    <w:rsid w:val="00113F8F"/>
    <w:rsid w:val="001205DE"/>
    <w:rsid w:val="001349DB"/>
    <w:rsid w:val="00136E58"/>
    <w:rsid w:val="00156525"/>
    <w:rsid w:val="00161325"/>
    <w:rsid w:val="001663F8"/>
    <w:rsid w:val="0017295E"/>
    <w:rsid w:val="00180C11"/>
    <w:rsid w:val="00183620"/>
    <w:rsid w:val="001836BE"/>
    <w:rsid w:val="001862D3"/>
    <w:rsid w:val="001875B1"/>
    <w:rsid w:val="001A6780"/>
    <w:rsid w:val="001D4A3E"/>
    <w:rsid w:val="001E0F67"/>
    <w:rsid w:val="001E416D"/>
    <w:rsid w:val="00201337"/>
    <w:rsid w:val="002022EA"/>
    <w:rsid w:val="00205B17"/>
    <w:rsid w:val="00205D9B"/>
    <w:rsid w:val="002204DA"/>
    <w:rsid w:val="0022371A"/>
    <w:rsid w:val="0025141E"/>
    <w:rsid w:val="002520AD"/>
    <w:rsid w:val="00257DF8"/>
    <w:rsid w:val="00257E4A"/>
    <w:rsid w:val="00265117"/>
    <w:rsid w:val="00266D28"/>
    <w:rsid w:val="0027175D"/>
    <w:rsid w:val="00274ADD"/>
    <w:rsid w:val="00280DE0"/>
    <w:rsid w:val="00292085"/>
    <w:rsid w:val="002974BA"/>
    <w:rsid w:val="002A29D4"/>
    <w:rsid w:val="002B598C"/>
    <w:rsid w:val="002C34D9"/>
    <w:rsid w:val="002C5134"/>
    <w:rsid w:val="002C7B21"/>
    <w:rsid w:val="002D51FB"/>
    <w:rsid w:val="002E22F4"/>
    <w:rsid w:val="002E4993"/>
    <w:rsid w:val="002E5BAC"/>
    <w:rsid w:val="002E7635"/>
    <w:rsid w:val="002F265A"/>
    <w:rsid w:val="002F3536"/>
    <w:rsid w:val="003028AF"/>
    <w:rsid w:val="00305EFE"/>
    <w:rsid w:val="0030689D"/>
    <w:rsid w:val="00313D85"/>
    <w:rsid w:val="0031400E"/>
    <w:rsid w:val="00315CE3"/>
    <w:rsid w:val="00320639"/>
    <w:rsid w:val="00321D25"/>
    <w:rsid w:val="003251FE"/>
    <w:rsid w:val="003264CF"/>
    <w:rsid w:val="003274DB"/>
    <w:rsid w:val="00327FBF"/>
    <w:rsid w:val="003305FC"/>
    <w:rsid w:val="00347E23"/>
    <w:rsid w:val="00353025"/>
    <w:rsid w:val="00357A32"/>
    <w:rsid w:val="0036382D"/>
    <w:rsid w:val="00380350"/>
    <w:rsid w:val="00380B4E"/>
    <w:rsid w:val="003816E4"/>
    <w:rsid w:val="00383EE9"/>
    <w:rsid w:val="003840BF"/>
    <w:rsid w:val="0038528A"/>
    <w:rsid w:val="0038629E"/>
    <w:rsid w:val="003A368B"/>
    <w:rsid w:val="003A7759"/>
    <w:rsid w:val="003B03EA"/>
    <w:rsid w:val="003C5812"/>
    <w:rsid w:val="003C7C34"/>
    <w:rsid w:val="003D0F37"/>
    <w:rsid w:val="003D5150"/>
    <w:rsid w:val="003E3151"/>
    <w:rsid w:val="003F191B"/>
    <w:rsid w:val="003F1C3A"/>
    <w:rsid w:val="003F1D12"/>
    <w:rsid w:val="003F1ECC"/>
    <w:rsid w:val="004172F4"/>
    <w:rsid w:val="0042518D"/>
    <w:rsid w:val="0042639D"/>
    <w:rsid w:val="00434423"/>
    <w:rsid w:val="00441393"/>
    <w:rsid w:val="00447CF0"/>
    <w:rsid w:val="00453EF3"/>
    <w:rsid w:val="00456F10"/>
    <w:rsid w:val="00465491"/>
    <w:rsid w:val="00480D65"/>
    <w:rsid w:val="00492A8D"/>
    <w:rsid w:val="004A4308"/>
    <w:rsid w:val="004C442A"/>
    <w:rsid w:val="004C65F3"/>
    <w:rsid w:val="004D0799"/>
    <w:rsid w:val="004E1D57"/>
    <w:rsid w:val="004E2F16"/>
    <w:rsid w:val="004F126D"/>
    <w:rsid w:val="0050006C"/>
    <w:rsid w:val="00503044"/>
    <w:rsid w:val="00505CC1"/>
    <w:rsid w:val="00513460"/>
    <w:rsid w:val="00523666"/>
    <w:rsid w:val="00526234"/>
    <w:rsid w:val="00530EB9"/>
    <w:rsid w:val="0054076D"/>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5F5284"/>
    <w:rsid w:val="006127AC"/>
    <w:rsid w:val="00614BFD"/>
    <w:rsid w:val="00617F1B"/>
    <w:rsid w:val="00634A78"/>
    <w:rsid w:val="00642025"/>
    <w:rsid w:val="0065107F"/>
    <w:rsid w:val="00651526"/>
    <w:rsid w:val="00656FC6"/>
    <w:rsid w:val="006608DF"/>
    <w:rsid w:val="00666061"/>
    <w:rsid w:val="00667424"/>
    <w:rsid w:val="00667792"/>
    <w:rsid w:val="00671677"/>
    <w:rsid w:val="00674DCF"/>
    <w:rsid w:val="006750F2"/>
    <w:rsid w:val="0068553C"/>
    <w:rsid w:val="00685F34"/>
    <w:rsid w:val="006975A8"/>
    <w:rsid w:val="00697F8E"/>
    <w:rsid w:val="006A2EC5"/>
    <w:rsid w:val="006E0818"/>
    <w:rsid w:val="006E0E7D"/>
    <w:rsid w:val="006F032D"/>
    <w:rsid w:val="006F1C14"/>
    <w:rsid w:val="00702EEA"/>
    <w:rsid w:val="0072737A"/>
    <w:rsid w:val="00731DEE"/>
    <w:rsid w:val="007342FE"/>
    <w:rsid w:val="00746A20"/>
    <w:rsid w:val="0074704E"/>
    <w:rsid w:val="00750AF1"/>
    <w:rsid w:val="007519FD"/>
    <w:rsid w:val="007535B8"/>
    <w:rsid w:val="007542FF"/>
    <w:rsid w:val="007715E8"/>
    <w:rsid w:val="00776004"/>
    <w:rsid w:val="0078486B"/>
    <w:rsid w:val="00785A39"/>
    <w:rsid w:val="00787D8A"/>
    <w:rsid w:val="00790277"/>
    <w:rsid w:val="00791EBC"/>
    <w:rsid w:val="00793577"/>
    <w:rsid w:val="007A4335"/>
    <w:rsid w:val="007A446A"/>
    <w:rsid w:val="007A6114"/>
    <w:rsid w:val="007A6476"/>
    <w:rsid w:val="007B29A6"/>
    <w:rsid w:val="007B6A93"/>
    <w:rsid w:val="007B7FEC"/>
    <w:rsid w:val="007C7ADC"/>
    <w:rsid w:val="007D2107"/>
    <w:rsid w:val="007D5895"/>
    <w:rsid w:val="007D747F"/>
    <w:rsid w:val="007D77AB"/>
    <w:rsid w:val="007E30DF"/>
    <w:rsid w:val="007F7544"/>
    <w:rsid w:val="00800995"/>
    <w:rsid w:val="00815E10"/>
    <w:rsid w:val="00820BE2"/>
    <w:rsid w:val="008220D4"/>
    <w:rsid w:val="008326B2"/>
    <w:rsid w:val="00846831"/>
    <w:rsid w:val="0084683E"/>
    <w:rsid w:val="008533FB"/>
    <w:rsid w:val="00864E45"/>
    <w:rsid w:val="00865532"/>
    <w:rsid w:val="00871F1F"/>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3638"/>
    <w:rsid w:val="008F57D8"/>
    <w:rsid w:val="00902834"/>
    <w:rsid w:val="00913B44"/>
    <w:rsid w:val="00914E26"/>
    <w:rsid w:val="0091590F"/>
    <w:rsid w:val="009249A2"/>
    <w:rsid w:val="00924ABF"/>
    <w:rsid w:val="0092540C"/>
    <w:rsid w:val="00925E0F"/>
    <w:rsid w:val="00931A57"/>
    <w:rsid w:val="00934995"/>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F081F"/>
    <w:rsid w:val="009F6396"/>
    <w:rsid w:val="00A03913"/>
    <w:rsid w:val="00A13E56"/>
    <w:rsid w:val="00A24838"/>
    <w:rsid w:val="00A4308C"/>
    <w:rsid w:val="00A4469B"/>
    <w:rsid w:val="00A549B3"/>
    <w:rsid w:val="00A619B1"/>
    <w:rsid w:val="00A668D2"/>
    <w:rsid w:val="00A72ED7"/>
    <w:rsid w:val="00A8083F"/>
    <w:rsid w:val="00A80ADE"/>
    <w:rsid w:val="00A84CE0"/>
    <w:rsid w:val="00A90D86"/>
    <w:rsid w:val="00A93103"/>
    <w:rsid w:val="00AA3E01"/>
    <w:rsid w:val="00AA7005"/>
    <w:rsid w:val="00AB46CD"/>
    <w:rsid w:val="00AB4A21"/>
    <w:rsid w:val="00AB4FB9"/>
    <w:rsid w:val="00AC1940"/>
    <w:rsid w:val="00AC33A2"/>
    <w:rsid w:val="00AD4E86"/>
    <w:rsid w:val="00AE65F1"/>
    <w:rsid w:val="00AE6BB4"/>
    <w:rsid w:val="00AE74AD"/>
    <w:rsid w:val="00AF159C"/>
    <w:rsid w:val="00B01873"/>
    <w:rsid w:val="00B03F1C"/>
    <w:rsid w:val="00B17253"/>
    <w:rsid w:val="00B2631B"/>
    <w:rsid w:val="00B31A41"/>
    <w:rsid w:val="00B40199"/>
    <w:rsid w:val="00B502FF"/>
    <w:rsid w:val="00B552CA"/>
    <w:rsid w:val="00B602A1"/>
    <w:rsid w:val="00B60D79"/>
    <w:rsid w:val="00B67422"/>
    <w:rsid w:val="00B67FEF"/>
    <w:rsid w:val="00B70BD4"/>
    <w:rsid w:val="00B73463"/>
    <w:rsid w:val="00B7492B"/>
    <w:rsid w:val="00B9016D"/>
    <w:rsid w:val="00BA0F98"/>
    <w:rsid w:val="00BA1517"/>
    <w:rsid w:val="00BA67FD"/>
    <w:rsid w:val="00BA7C48"/>
    <w:rsid w:val="00BB27A6"/>
    <w:rsid w:val="00BB2E2F"/>
    <w:rsid w:val="00BB3211"/>
    <w:rsid w:val="00BB5A57"/>
    <w:rsid w:val="00BC27F6"/>
    <w:rsid w:val="00BC39F4"/>
    <w:rsid w:val="00BD21FE"/>
    <w:rsid w:val="00BD7EE1"/>
    <w:rsid w:val="00BE5568"/>
    <w:rsid w:val="00BF1358"/>
    <w:rsid w:val="00BF3CB4"/>
    <w:rsid w:val="00C0106D"/>
    <w:rsid w:val="00C133BE"/>
    <w:rsid w:val="00C2048E"/>
    <w:rsid w:val="00C222B4"/>
    <w:rsid w:val="00C27FE2"/>
    <w:rsid w:val="00C352EA"/>
    <w:rsid w:val="00C35CF6"/>
    <w:rsid w:val="00C4205C"/>
    <w:rsid w:val="00C42E66"/>
    <w:rsid w:val="00C47A15"/>
    <w:rsid w:val="00C52B00"/>
    <w:rsid w:val="00C533EC"/>
    <w:rsid w:val="00C5470E"/>
    <w:rsid w:val="00C55EFB"/>
    <w:rsid w:val="00C56585"/>
    <w:rsid w:val="00C56B3F"/>
    <w:rsid w:val="00C773D9"/>
    <w:rsid w:val="00C805CB"/>
    <w:rsid w:val="00C80ACE"/>
    <w:rsid w:val="00C81162"/>
    <w:rsid w:val="00C83666"/>
    <w:rsid w:val="00C870B5"/>
    <w:rsid w:val="00C91630"/>
    <w:rsid w:val="00C936F6"/>
    <w:rsid w:val="00C966EB"/>
    <w:rsid w:val="00C96F64"/>
    <w:rsid w:val="00C972BE"/>
    <w:rsid w:val="00CA04B1"/>
    <w:rsid w:val="00CA2DFC"/>
    <w:rsid w:val="00CB03D4"/>
    <w:rsid w:val="00CB507B"/>
    <w:rsid w:val="00CC35EF"/>
    <w:rsid w:val="00CC5048"/>
    <w:rsid w:val="00CC5F44"/>
    <w:rsid w:val="00CC6246"/>
    <w:rsid w:val="00CE5E46"/>
    <w:rsid w:val="00D1463A"/>
    <w:rsid w:val="00D16B8E"/>
    <w:rsid w:val="00D2138C"/>
    <w:rsid w:val="00D216A5"/>
    <w:rsid w:val="00D2697A"/>
    <w:rsid w:val="00D31339"/>
    <w:rsid w:val="00D347D9"/>
    <w:rsid w:val="00D36983"/>
    <w:rsid w:val="00D3700C"/>
    <w:rsid w:val="00D6299C"/>
    <w:rsid w:val="00D653B1"/>
    <w:rsid w:val="00D67565"/>
    <w:rsid w:val="00D700E9"/>
    <w:rsid w:val="00D74AE1"/>
    <w:rsid w:val="00D85124"/>
    <w:rsid w:val="00D865A8"/>
    <w:rsid w:val="00D910B7"/>
    <w:rsid w:val="00D92C2D"/>
    <w:rsid w:val="00D95BDA"/>
    <w:rsid w:val="00DA17CD"/>
    <w:rsid w:val="00DB25B3"/>
    <w:rsid w:val="00DB50E4"/>
    <w:rsid w:val="00DC48A5"/>
    <w:rsid w:val="00DC542F"/>
    <w:rsid w:val="00DC6D2F"/>
    <w:rsid w:val="00DE0893"/>
    <w:rsid w:val="00DE2814"/>
    <w:rsid w:val="00DF2E96"/>
    <w:rsid w:val="00E01272"/>
    <w:rsid w:val="00E03846"/>
    <w:rsid w:val="00E14AC9"/>
    <w:rsid w:val="00E20A7D"/>
    <w:rsid w:val="00E27A2F"/>
    <w:rsid w:val="00E352AF"/>
    <w:rsid w:val="00E42A94"/>
    <w:rsid w:val="00E44BE8"/>
    <w:rsid w:val="00E458BF"/>
    <w:rsid w:val="00E4733B"/>
    <w:rsid w:val="00E56440"/>
    <w:rsid w:val="00E5653F"/>
    <w:rsid w:val="00E6377B"/>
    <w:rsid w:val="00E67A5C"/>
    <w:rsid w:val="00E706E7"/>
    <w:rsid w:val="00E734BE"/>
    <w:rsid w:val="00E770F6"/>
    <w:rsid w:val="00E81AA0"/>
    <w:rsid w:val="00E84229"/>
    <w:rsid w:val="00E86753"/>
    <w:rsid w:val="00E86D30"/>
    <w:rsid w:val="00E90E4E"/>
    <w:rsid w:val="00E92F1E"/>
    <w:rsid w:val="00E9391E"/>
    <w:rsid w:val="00EA1052"/>
    <w:rsid w:val="00EA218F"/>
    <w:rsid w:val="00EA3C9B"/>
    <w:rsid w:val="00EA4F29"/>
    <w:rsid w:val="00EA5F83"/>
    <w:rsid w:val="00EA668C"/>
    <w:rsid w:val="00EA6F9D"/>
    <w:rsid w:val="00EB6F3C"/>
    <w:rsid w:val="00EC1E2C"/>
    <w:rsid w:val="00EC6D6D"/>
    <w:rsid w:val="00ED030E"/>
    <w:rsid w:val="00ED1C7D"/>
    <w:rsid w:val="00ED2A8D"/>
    <w:rsid w:val="00ED7143"/>
    <w:rsid w:val="00EE1F49"/>
    <w:rsid w:val="00EE54CB"/>
    <w:rsid w:val="00EF1C54"/>
    <w:rsid w:val="00EF23C8"/>
    <w:rsid w:val="00EF404B"/>
    <w:rsid w:val="00EF7AB3"/>
    <w:rsid w:val="00F00376"/>
    <w:rsid w:val="00F00E3A"/>
    <w:rsid w:val="00F02F9B"/>
    <w:rsid w:val="00F15682"/>
    <w:rsid w:val="00F157E2"/>
    <w:rsid w:val="00F41744"/>
    <w:rsid w:val="00F42554"/>
    <w:rsid w:val="00F527AC"/>
    <w:rsid w:val="00F61D83"/>
    <w:rsid w:val="00F65DD1"/>
    <w:rsid w:val="00F70611"/>
    <w:rsid w:val="00F707B3"/>
    <w:rsid w:val="00F71135"/>
    <w:rsid w:val="00F77615"/>
    <w:rsid w:val="00F83046"/>
    <w:rsid w:val="00F90461"/>
    <w:rsid w:val="00FB16A8"/>
    <w:rsid w:val="00FB51A6"/>
    <w:rsid w:val="00FC378B"/>
    <w:rsid w:val="00FC3977"/>
    <w:rsid w:val="00FD2F16"/>
    <w:rsid w:val="00FD5561"/>
    <w:rsid w:val="00FD6065"/>
    <w:rsid w:val="00FF0D5A"/>
    <w:rsid w:val="00FF6538"/>
    <w:rsid w:val="00FF7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A5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CBD"/>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C52B00"/>
    <w:pPr>
      <w:keepNext/>
      <w:keepLines/>
      <w:numPr>
        <w:ilvl w:val="1"/>
        <w:numId w:val="15"/>
      </w:numPr>
      <w:ind w:right="709"/>
      <w:outlineLvl w:val="1"/>
    </w:pPr>
    <w:rPr>
      <w:rFonts w:asciiTheme="majorHAnsi" w:eastAsiaTheme="majorEastAsia" w:hAnsiTheme="majorHAnsi" w:cstheme="majorBidi"/>
      <w:b/>
      <w:bCs/>
      <w:caps/>
      <w:color w:val="00AFAA"/>
      <w:sz w:val="24"/>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3840BF"/>
    <w:pPr>
      <w:numPr>
        <w:numId w:val="7"/>
      </w:numPr>
      <w:spacing w:after="120"/>
    </w:pPr>
    <w:rPr>
      <w:color w:val="000000" w:themeColor="text1"/>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062CB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4"/>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4"/>
      </w:numPr>
      <w:spacing w:before="120" w:after="120"/>
    </w:pPr>
    <w:rPr>
      <w:rFonts w:eastAsia="Calibri" w:cs="Calibri"/>
      <w:b/>
      <w:caps/>
      <w:color w:val="00AFAA"/>
      <w:sz w:val="24"/>
    </w:rPr>
  </w:style>
  <w:style w:type="paragraph" w:styleId="BodyText">
    <w:name w:val="Body Text"/>
    <w:basedOn w:val="Normal"/>
    <w:link w:val="BodyTextChar"/>
    <w:unhideWhenUsed/>
    <w:qFormat/>
    <w:rsid w:val="00E81AA0"/>
    <w:pPr>
      <w:spacing w:after="120"/>
    </w:p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4"/>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4"/>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4C442A"/>
    <w:rPr>
      <w:sz w:val="24"/>
    </w:rPr>
  </w:style>
  <w:style w:type="character" w:customStyle="1" w:styleId="CommentTextChar">
    <w:name w:val="Comment Text Char"/>
    <w:basedOn w:val="DefaultParagraphFont"/>
    <w:link w:val="CommentText"/>
    <w:rsid w:val="004C442A"/>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style>
  <w:style w:type="paragraph" w:customStyle="1" w:styleId="Footereditionno">
    <w:name w:val="Footer edition no."/>
    <w:basedOn w:val="Normal"/>
    <w:rsid w:val="002C34D9"/>
    <w:pPr>
      <w:tabs>
        <w:tab w:val="right" w:pos="10206"/>
      </w:tabs>
    </w:pPr>
    <w:rPr>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E56440"/>
    <w:pPr>
      <w:numPr>
        <w:numId w:val="13"/>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Normal"/>
    <w:rsid w:val="00C52B00"/>
    <w:pPr>
      <w:numPr>
        <w:numId w:val="8"/>
      </w:numPr>
      <w:spacing w:after="120"/>
    </w:pPr>
    <w:rPr>
      <w:rFonts w:eastAsia="Times New Roman"/>
      <w:sz w:val="20"/>
      <w:szCs w:val="20"/>
    </w:r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C52B00"/>
    <w:pPr>
      <w:spacing w:after="120"/>
      <w:jc w:val="both"/>
    </w:pPr>
    <w:rPr>
      <w:rFonts w:eastAsia="Times New Roman"/>
      <w:szCs w:val="20"/>
    </w:rPr>
  </w:style>
  <w:style w:type="paragraph" w:customStyle="1" w:styleId="Lista">
    <w:name w:val="List a"/>
    <w:basedOn w:val="Normal"/>
    <w:qFormat/>
    <w:rsid w:val="00C52B00"/>
    <w:p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6608DF"/>
    <w:pPr>
      <w:numPr>
        <w:numId w:val="27"/>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6608DF"/>
    <w:pPr>
      <w:numPr>
        <w:numId w:val="27"/>
      </w:numPr>
    </w:pPr>
  </w:style>
  <w:style w:type="paragraph" w:customStyle="1" w:styleId="AnnexBHead3">
    <w:name w:val="Annex B Head 3"/>
    <w:basedOn w:val="AnnexAHead3"/>
    <w:next w:val="BodyText"/>
    <w:rsid w:val="006608DF"/>
    <w:pPr>
      <w:numPr>
        <w:numId w:val="27"/>
      </w:numPr>
    </w:pPr>
  </w:style>
  <w:style w:type="paragraph" w:customStyle="1" w:styleId="AnnexBHead4">
    <w:name w:val="Annex B Head 4"/>
    <w:basedOn w:val="AnnexAHead4"/>
    <w:next w:val="BodyText"/>
    <w:rsid w:val="006608DF"/>
    <w:pPr>
      <w:numPr>
        <w:numId w:val="2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062CBD"/>
    <w:rPr>
      <w:caps/>
      <w:color w:val="00558C"/>
      <w:sz w:val="48"/>
    </w:rPr>
  </w:style>
  <w:style w:type="paragraph" w:customStyle="1" w:styleId="Module">
    <w:name w:val="Module"/>
    <w:basedOn w:val="Normal"/>
    <w:next w:val="Heading1"/>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2C34D9"/>
    <w:pPr>
      <w:pBdr>
        <w:top w:val="single" w:sz="4" w:space="1" w:color="auto"/>
      </w:pBdr>
      <w:tabs>
        <w:tab w:val="right" w:pos="15309"/>
      </w:tabs>
      <w:adjustRightInd w:val="0"/>
    </w:pPr>
    <w:rPr>
      <w:color w:val="00558C"/>
      <w:sz w:val="15"/>
    </w:rPr>
  </w:style>
  <w:style w:type="paragraph" w:customStyle="1" w:styleId="Footerportrait">
    <w:name w:val="Footer portrait"/>
    <w:basedOn w:val="Normal"/>
    <w:rsid w:val="002C34D9"/>
    <w:pPr>
      <w:pBdr>
        <w:top w:val="single" w:sz="4" w:space="1" w:color="auto"/>
      </w:pBdr>
      <w:tabs>
        <w:tab w:val="right" w:pos="10206"/>
      </w:tabs>
    </w:pPr>
    <w:rPr>
      <w:noProof/>
      <w:color w:val="00558C"/>
      <w:sz w:val="15"/>
      <w:lang w:val="en-US"/>
    </w:rPr>
  </w:style>
  <w:style w:type="paragraph" w:customStyle="1" w:styleId="Documentname">
    <w:name w:val="Document name"/>
    <w:basedOn w:val="Documenttype"/>
    <w:rsid w:val="00062CB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C96F64"/>
    <w:pPr>
      <w:numPr>
        <w:numId w:val="25"/>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pPr>
      <w:numPr>
        <w:ilvl w:val="1"/>
        <w:numId w:val="24"/>
      </w:numPr>
    </w:pPr>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customStyle="1" w:styleId="ANNEXCHead1">
    <w:name w:val="ANNEX C Head 1"/>
    <w:basedOn w:val="AnnexBHead1"/>
    <w:next w:val="Heading1separatationline"/>
    <w:rsid w:val="006608DF"/>
    <w:pPr>
      <w:numPr>
        <w:numId w:val="26"/>
      </w:numPr>
    </w:pPr>
  </w:style>
  <w:style w:type="paragraph" w:customStyle="1" w:styleId="AnnexCHead2">
    <w:name w:val="Annex C Head 2"/>
    <w:basedOn w:val="AnnexBHead2"/>
    <w:next w:val="Heading2separationline"/>
    <w:rsid w:val="006608DF"/>
    <w:pPr>
      <w:numPr>
        <w:numId w:val="26"/>
      </w:numPr>
    </w:pPr>
  </w:style>
  <w:style w:type="paragraph" w:customStyle="1" w:styleId="AnnexCHead3">
    <w:name w:val="Annex C Head 3"/>
    <w:basedOn w:val="AnnexBHead3"/>
    <w:next w:val="BodyText"/>
    <w:rsid w:val="006608DF"/>
    <w:pPr>
      <w:numPr>
        <w:numId w:val="26"/>
      </w:numPr>
    </w:pPr>
  </w:style>
  <w:style w:type="paragraph" w:customStyle="1" w:styleId="AnnexCHead4">
    <w:name w:val="Annex C Head 4"/>
    <w:basedOn w:val="AnnexBHead4"/>
    <w:next w:val="BodyText"/>
    <w:rsid w:val="006608DF"/>
    <w:pPr>
      <w:numPr>
        <w:numId w:val="26"/>
      </w:numPr>
    </w:pPr>
  </w:style>
  <w:style w:type="paragraph" w:customStyle="1" w:styleId="CM14">
    <w:name w:val="CM14"/>
    <w:basedOn w:val="Normal"/>
    <w:next w:val="Normal"/>
    <w:rsid w:val="00ED7143"/>
    <w:pPr>
      <w:widowControl w:val="0"/>
      <w:autoSpaceDE w:val="0"/>
      <w:autoSpaceDN w:val="0"/>
      <w:adjustRightInd w:val="0"/>
    </w:pPr>
    <w:rPr>
      <w:rFonts w:ascii="Arial" w:eastAsia="MS Mincho" w:hAnsi="Arial" w:cs="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849D5-8969-454B-91E6-E86ABD64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27</Pages>
  <Words>3780</Words>
  <Characters>21549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25279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8</cp:revision>
  <cp:lastPrinted>2017-01-06T14:52:00Z</cp:lastPrinted>
  <dcterms:created xsi:type="dcterms:W3CDTF">2017-01-11T09:17:00Z</dcterms:created>
  <dcterms:modified xsi:type="dcterms:W3CDTF">2018-08-31T13:08:00Z</dcterms:modified>
  <cp:category/>
</cp:coreProperties>
</file>